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10433" w14:textId="77BA0DA3" w:rsidR="00BB4938" w:rsidRDefault="00BB4938" w:rsidP="009D7E3F">
      <w:pPr>
        <w:spacing w:after="0" w:line="240" w:lineRule="auto"/>
        <w:jc w:val="center"/>
        <w:rPr>
          <w:rFonts w:ascii="Times New Roman" w:hAnsi="Times New Roman" w:cs="Times New Roman"/>
          <w:b/>
          <w:bCs/>
          <w:sz w:val="24"/>
          <w:szCs w:val="24"/>
        </w:rPr>
      </w:pPr>
      <w:r w:rsidRPr="00BB6B2F">
        <w:rPr>
          <w:rFonts w:ascii="Times New Roman" w:hAnsi="Times New Roman" w:cs="Times New Roman"/>
          <w:b/>
          <w:bCs/>
          <w:sz w:val="24"/>
          <w:szCs w:val="24"/>
        </w:rPr>
        <w:t>Standardiseeritud ühikuhinna analüüs ning rakendamise metoodika elamute liitumiseks k</w:t>
      </w:r>
      <w:r w:rsidR="00DD4604" w:rsidRPr="00BB6B2F">
        <w:rPr>
          <w:rFonts w:ascii="Times New Roman" w:hAnsi="Times New Roman" w:cs="Times New Roman"/>
          <w:b/>
          <w:bCs/>
          <w:sz w:val="24"/>
          <w:szCs w:val="24"/>
        </w:rPr>
        <w:t>aug</w:t>
      </w:r>
      <w:r w:rsidRPr="00BB6B2F">
        <w:rPr>
          <w:rFonts w:ascii="Times New Roman" w:hAnsi="Times New Roman" w:cs="Times New Roman"/>
          <w:b/>
          <w:bCs/>
          <w:sz w:val="24"/>
          <w:szCs w:val="24"/>
        </w:rPr>
        <w:t>küttevõrguga või tahkel kütusel põhineva kütteseadme uuendamiseks</w:t>
      </w:r>
    </w:p>
    <w:p w14:paraId="3777AAFA" w14:textId="77777777" w:rsidR="009D7E3F" w:rsidRPr="00BB6B2F" w:rsidRDefault="009D7E3F" w:rsidP="00092A6D">
      <w:pPr>
        <w:spacing w:after="0" w:line="240" w:lineRule="auto"/>
        <w:jc w:val="center"/>
        <w:rPr>
          <w:rFonts w:ascii="Times New Roman" w:hAnsi="Times New Roman" w:cs="Times New Roman"/>
          <w:b/>
          <w:bCs/>
          <w:sz w:val="24"/>
          <w:szCs w:val="24"/>
        </w:rPr>
      </w:pPr>
    </w:p>
    <w:p w14:paraId="2F7AFA16" w14:textId="2141F49F" w:rsidR="00BB4938" w:rsidRDefault="00303452" w:rsidP="009D7E3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Kliimaministeerium</w:t>
      </w:r>
      <w:r w:rsidR="000F5B7B">
        <w:rPr>
          <w:rFonts w:ascii="Times New Roman" w:hAnsi="Times New Roman" w:cs="Times New Roman"/>
          <w:sz w:val="24"/>
          <w:szCs w:val="24"/>
        </w:rPr>
        <w:t xml:space="preserve"> </w:t>
      </w:r>
      <w:r w:rsidR="00BB4938" w:rsidRPr="00BB6B2F">
        <w:rPr>
          <w:rFonts w:ascii="Times New Roman" w:hAnsi="Times New Roman" w:cs="Times New Roman"/>
          <w:sz w:val="24"/>
          <w:szCs w:val="24"/>
        </w:rPr>
        <w:t>koostöös</w:t>
      </w:r>
      <w:r w:rsidR="00603273" w:rsidRPr="00BB6B2F">
        <w:rPr>
          <w:rFonts w:ascii="Times New Roman" w:hAnsi="Times New Roman" w:cs="Times New Roman"/>
          <w:sz w:val="24"/>
          <w:szCs w:val="24"/>
        </w:rPr>
        <w:t xml:space="preserve"> Ettevõtluse ja Innovatsiooni SA</w:t>
      </w:r>
      <w:r w:rsidR="007A3C38" w:rsidRPr="00BB6B2F">
        <w:rPr>
          <w:rFonts w:ascii="Times New Roman" w:hAnsi="Times New Roman" w:cs="Times New Roman"/>
          <w:sz w:val="24"/>
          <w:szCs w:val="24"/>
        </w:rPr>
        <w:t>-ga</w:t>
      </w:r>
      <w:r w:rsidR="00BB4938" w:rsidRPr="00BB6B2F">
        <w:rPr>
          <w:rFonts w:ascii="Times New Roman" w:hAnsi="Times New Roman" w:cs="Times New Roman"/>
          <w:sz w:val="24"/>
          <w:szCs w:val="24"/>
        </w:rPr>
        <w:t xml:space="preserve"> on koostanud Vabariigi Valitsuse </w:t>
      </w:r>
      <w:r w:rsidR="00CF3C8A" w:rsidRPr="00BB6B2F">
        <w:rPr>
          <w:rFonts w:ascii="Times New Roman" w:hAnsi="Times New Roman" w:cs="Times New Roman"/>
          <w:sz w:val="24"/>
          <w:szCs w:val="24"/>
        </w:rPr>
        <w:t>12.05.2022</w:t>
      </w:r>
      <w:r w:rsidR="00BB4938" w:rsidRPr="00BB6B2F">
        <w:rPr>
          <w:rFonts w:ascii="Times New Roman" w:hAnsi="Times New Roman" w:cs="Times New Roman"/>
          <w:sz w:val="24"/>
          <w:szCs w:val="24"/>
        </w:rPr>
        <w:t xml:space="preserve"> määruse nr </w:t>
      </w:r>
      <w:r w:rsidR="00CF3C8A" w:rsidRPr="00BB6B2F">
        <w:rPr>
          <w:rFonts w:ascii="Times New Roman" w:hAnsi="Times New Roman" w:cs="Times New Roman"/>
          <w:sz w:val="24"/>
          <w:szCs w:val="24"/>
        </w:rPr>
        <w:t xml:space="preserve">55 </w:t>
      </w:r>
      <w:r w:rsidR="0071393D" w:rsidRPr="00BB6B2F">
        <w:rPr>
          <w:rFonts w:ascii="Times New Roman" w:hAnsi="Times New Roman" w:cs="Times New Roman"/>
          <w:sz w:val="24"/>
          <w:szCs w:val="24"/>
        </w:rPr>
        <w:t>„Perioodi 2021</w:t>
      </w:r>
      <w:r w:rsidR="00BB4938" w:rsidRPr="00BB6B2F">
        <w:rPr>
          <w:rFonts w:ascii="Times New Roman" w:hAnsi="Times New Roman" w:cs="Times New Roman"/>
          <w:sz w:val="24"/>
          <w:szCs w:val="24"/>
        </w:rPr>
        <w:t>–202</w:t>
      </w:r>
      <w:r w:rsidR="0071393D" w:rsidRPr="00BB6B2F">
        <w:rPr>
          <w:rFonts w:ascii="Times New Roman" w:hAnsi="Times New Roman" w:cs="Times New Roman"/>
          <w:sz w:val="24"/>
          <w:szCs w:val="24"/>
        </w:rPr>
        <w:t>7</w:t>
      </w:r>
      <w:r w:rsidR="00BB4938" w:rsidRPr="00BB6B2F">
        <w:rPr>
          <w:rFonts w:ascii="Times New Roman" w:hAnsi="Times New Roman" w:cs="Times New Roman"/>
          <w:sz w:val="24"/>
          <w:szCs w:val="24"/>
        </w:rPr>
        <w:t xml:space="preserve"> struktuuritoetusest hüvitatavate kulude abikõlblikuks lugemise, toetuse maksmise ning finantskorrektsioonide tegemise tingimused ja kord“ (edaspidi ühendmäärus) § </w:t>
      </w:r>
      <w:r w:rsidR="00CF3C8A" w:rsidRPr="00BB6B2F">
        <w:rPr>
          <w:rFonts w:ascii="Times New Roman" w:hAnsi="Times New Roman" w:cs="Times New Roman"/>
          <w:sz w:val="24"/>
          <w:szCs w:val="24"/>
        </w:rPr>
        <w:t xml:space="preserve">19 </w:t>
      </w:r>
      <w:r w:rsidR="00BB4938" w:rsidRPr="00BB6B2F">
        <w:rPr>
          <w:rFonts w:ascii="Times New Roman" w:hAnsi="Times New Roman" w:cs="Times New Roman"/>
          <w:sz w:val="24"/>
          <w:szCs w:val="24"/>
        </w:rPr>
        <w:t xml:space="preserve">lg </w:t>
      </w:r>
      <w:r w:rsidR="00CF3C8A" w:rsidRPr="00BB6B2F">
        <w:rPr>
          <w:rFonts w:ascii="Times New Roman" w:hAnsi="Times New Roman" w:cs="Times New Roman"/>
          <w:sz w:val="24"/>
          <w:szCs w:val="24"/>
        </w:rPr>
        <w:t xml:space="preserve">1 </w:t>
      </w:r>
      <w:r w:rsidR="00BB4938" w:rsidRPr="00BB6B2F">
        <w:rPr>
          <w:rFonts w:ascii="Times New Roman" w:hAnsi="Times New Roman" w:cs="Times New Roman"/>
          <w:sz w:val="24"/>
          <w:szCs w:val="24"/>
        </w:rPr>
        <w:t>alusel analüüsi</w:t>
      </w:r>
      <w:r w:rsidR="007A3C38" w:rsidRPr="00BB6B2F">
        <w:rPr>
          <w:rFonts w:ascii="Times New Roman" w:hAnsi="Times New Roman" w:cs="Times New Roman"/>
          <w:sz w:val="24"/>
          <w:szCs w:val="24"/>
        </w:rPr>
        <w:t>,</w:t>
      </w:r>
      <w:r w:rsidR="00BB4938" w:rsidRPr="00BB6B2F">
        <w:rPr>
          <w:rFonts w:ascii="Times New Roman" w:hAnsi="Times New Roman" w:cs="Times New Roman"/>
          <w:sz w:val="24"/>
          <w:szCs w:val="24"/>
        </w:rPr>
        <w:t xml:space="preserve"> </w:t>
      </w:r>
      <w:r w:rsidR="007A3C38" w:rsidRPr="00BB6B2F">
        <w:rPr>
          <w:rFonts w:ascii="Times New Roman" w:hAnsi="Times New Roman" w:cs="Times New Roman"/>
          <w:sz w:val="24"/>
          <w:szCs w:val="24"/>
        </w:rPr>
        <w:t xml:space="preserve">et </w:t>
      </w:r>
      <w:r w:rsidR="00BB4938" w:rsidRPr="00BB6B2F">
        <w:rPr>
          <w:rFonts w:ascii="Times New Roman" w:hAnsi="Times New Roman" w:cs="Times New Roman"/>
          <w:sz w:val="24"/>
          <w:szCs w:val="24"/>
        </w:rPr>
        <w:t>arvesta</w:t>
      </w:r>
      <w:r w:rsidR="007A3C38" w:rsidRPr="00BB6B2F">
        <w:rPr>
          <w:rFonts w:ascii="Times New Roman" w:hAnsi="Times New Roman" w:cs="Times New Roman"/>
          <w:sz w:val="24"/>
          <w:szCs w:val="24"/>
        </w:rPr>
        <w:t>da</w:t>
      </w:r>
      <w:r w:rsidR="00BB4938" w:rsidRPr="00BB6B2F">
        <w:rPr>
          <w:rFonts w:ascii="Times New Roman" w:hAnsi="Times New Roman" w:cs="Times New Roman"/>
          <w:sz w:val="24"/>
          <w:szCs w:val="24"/>
        </w:rPr>
        <w:t xml:space="preserve"> välja standardiseeritud ühikuhin</w:t>
      </w:r>
      <w:r w:rsidR="007A3C38" w:rsidRPr="00BB6B2F">
        <w:rPr>
          <w:rFonts w:ascii="Times New Roman" w:hAnsi="Times New Roman" w:cs="Times New Roman"/>
          <w:sz w:val="24"/>
          <w:szCs w:val="24"/>
        </w:rPr>
        <w:t>d</w:t>
      </w:r>
      <w:r w:rsidR="00BB4938" w:rsidRPr="00BB6B2F">
        <w:rPr>
          <w:rFonts w:ascii="Times New Roman" w:hAnsi="Times New Roman" w:cs="Times New Roman"/>
          <w:sz w:val="24"/>
          <w:szCs w:val="24"/>
        </w:rPr>
        <w:t xml:space="preserve"> toetuse andmiseks</w:t>
      </w:r>
      <w:r w:rsidR="00603273" w:rsidRPr="00BB6B2F">
        <w:rPr>
          <w:rFonts w:ascii="Times New Roman" w:hAnsi="Times New Roman" w:cs="Times New Roman"/>
          <w:sz w:val="24"/>
          <w:szCs w:val="24"/>
        </w:rPr>
        <w:t>. Metoodika kohaldub perioodi 2021</w:t>
      </w:r>
      <w:r w:rsidR="007A3C38" w:rsidRPr="00BB6B2F">
        <w:rPr>
          <w:rFonts w:ascii="Times New Roman" w:hAnsi="Times New Roman" w:cs="Times New Roman"/>
          <w:sz w:val="24"/>
          <w:szCs w:val="24"/>
        </w:rPr>
        <w:t>–</w:t>
      </w:r>
      <w:r w:rsidR="00603273" w:rsidRPr="00BB6B2F">
        <w:rPr>
          <w:rFonts w:ascii="Times New Roman" w:hAnsi="Times New Roman" w:cs="Times New Roman"/>
          <w:sz w:val="24"/>
          <w:szCs w:val="24"/>
        </w:rPr>
        <w:t>2027 meetmele nr 21.2.1.4, mi</w:t>
      </w:r>
      <w:r w:rsidR="00BF04A9" w:rsidRPr="00BB6B2F">
        <w:rPr>
          <w:rFonts w:ascii="Times New Roman" w:hAnsi="Times New Roman" w:cs="Times New Roman"/>
          <w:sz w:val="24"/>
          <w:szCs w:val="24"/>
        </w:rPr>
        <w:t>s on</w:t>
      </w:r>
      <w:r w:rsidR="00603273" w:rsidRPr="00BB6B2F">
        <w:rPr>
          <w:rFonts w:ascii="Times New Roman" w:hAnsi="Times New Roman" w:cs="Times New Roman"/>
          <w:sz w:val="24"/>
          <w:szCs w:val="24"/>
        </w:rPr>
        <w:t xml:space="preserve"> aluseks </w:t>
      </w:r>
      <w:r w:rsidRPr="00BB6B2F">
        <w:rPr>
          <w:rFonts w:ascii="Times New Roman" w:hAnsi="Times New Roman" w:cs="Times New Roman"/>
          <w:sz w:val="24"/>
          <w:szCs w:val="24"/>
        </w:rPr>
        <w:t>k</w:t>
      </w:r>
      <w:r>
        <w:rPr>
          <w:rFonts w:ascii="Times New Roman" w:eastAsia="Calibri" w:hAnsi="Times New Roman" w:cs="Times New Roman"/>
          <w:sz w:val="24"/>
          <w:szCs w:val="24"/>
          <w:lang w:eastAsia="ar-SA"/>
        </w:rPr>
        <w:t>liimaministri</w:t>
      </w:r>
      <w:r w:rsidRPr="00BB6B2F">
        <w:rPr>
          <w:rFonts w:ascii="Times New Roman" w:eastAsia="Calibri" w:hAnsi="Times New Roman" w:cs="Times New Roman"/>
          <w:sz w:val="24"/>
          <w:szCs w:val="24"/>
          <w:lang w:eastAsia="ar-SA"/>
        </w:rPr>
        <w:t xml:space="preserve"> </w:t>
      </w:r>
      <w:r w:rsidR="00BB4938" w:rsidRPr="00BB6B2F">
        <w:rPr>
          <w:rFonts w:ascii="Times New Roman" w:eastAsia="Calibri" w:hAnsi="Times New Roman" w:cs="Times New Roman"/>
          <w:sz w:val="24"/>
          <w:szCs w:val="24"/>
          <w:lang w:eastAsia="ar-SA"/>
        </w:rPr>
        <w:t>määrus</w:t>
      </w:r>
      <w:r w:rsidR="00BF04A9" w:rsidRPr="00BB6B2F">
        <w:rPr>
          <w:rFonts w:ascii="Times New Roman" w:eastAsia="Calibri" w:hAnsi="Times New Roman" w:cs="Times New Roman"/>
          <w:sz w:val="24"/>
          <w:szCs w:val="24"/>
          <w:lang w:eastAsia="ar-SA"/>
        </w:rPr>
        <w:t>e</w:t>
      </w:r>
      <w:r w:rsidR="00BB4938" w:rsidRPr="00BB6B2F">
        <w:rPr>
          <w:rFonts w:ascii="Times New Roman" w:eastAsia="Calibri" w:hAnsi="Times New Roman" w:cs="Times New Roman"/>
          <w:sz w:val="24"/>
          <w:szCs w:val="24"/>
          <w:lang w:eastAsia="ar-SA"/>
        </w:rPr>
        <w:t xml:space="preserve"> „</w:t>
      </w:r>
      <w:r w:rsidR="00092A6D">
        <w:rPr>
          <w:rFonts w:ascii="Times New Roman" w:eastAsia="Calibri" w:hAnsi="Times New Roman" w:cs="Times New Roman"/>
          <w:sz w:val="24"/>
          <w:szCs w:val="24"/>
          <w:lang w:eastAsia="ar-SA"/>
        </w:rPr>
        <w:t>Elamute liitumise kaugküttevõrkudega</w:t>
      </w:r>
      <w:r w:rsidR="00BB4938" w:rsidRPr="00BB6B2F">
        <w:rPr>
          <w:rFonts w:ascii="Times New Roman" w:eastAsia="Calibri" w:hAnsi="Times New Roman" w:cs="Times New Roman"/>
          <w:sz w:val="24"/>
          <w:szCs w:val="24"/>
          <w:lang w:eastAsia="ar-SA"/>
        </w:rPr>
        <w:t xml:space="preserve"> või tahkel kütusel põhineva kütteseadme uuendamise toetuse andmise tingimused ja kord perioodil 2021</w:t>
      </w:r>
      <w:r w:rsidR="007A3C38" w:rsidRPr="00BB6B2F">
        <w:rPr>
          <w:rFonts w:ascii="Times New Roman" w:hAnsi="Times New Roman" w:cs="Times New Roman"/>
          <w:sz w:val="24"/>
          <w:szCs w:val="24"/>
        </w:rPr>
        <w:t>–</w:t>
      </w:r>
      <w:r w:rsidR="00BB4938" w:rsidRPr="00BB6B2F">
        <w:rPr>
          <w:rFonts w:ascii="Times New Roman" w:eastAsia="Calibri" w:hAnsi="Times New Roman" w:cs="Times New Roman"/>
          <w:sz w:val="24"/>
          <w:szCs w:val="24"/>
          <w:lang w:eastAsia="ar-SA"/>
        </w:rPr>
        <w:t>2027“</w:t>
      </w:r>
      <w:r w:rsidR="00BB4938" w:rsidRPr="00BB6B2F">
        <w:rPr>
          <w:rFonts w:ascii="Times New Roman" w:hAnsi="Times New Roman" w:cs="Times New Roman"/>
          <w:sz w:val="24"/>
          <w:szCs w:val="24"/>
        </w:rPr>
        <w:t xml:space="preserve"> (edaspidi TAT) </w:t>
      </w:r>
      <w:r w:rsidR="00BF04A9" w:rsidRPr="00BB6B2F">
        <w:rPr>
          <w:rFonts w:ascii="Times New Roman" w:hAnsi="Times New Roman" w:cs="Times New Roman"/>
          <w:sz w:val="24"/>
          <w:szCs w:val="24"/>
        </w:rPr>
        <w:t>lihtsustatud kuluhüvitamise viisi rakendamiseks</w:t>
      </w:r>
      <w:r w:rsidR="00BB4938" w:rsidRPr="00BB6B2F">
        <w:rPr>
          <w:rFonts w:ascii="Times New Roman" w:hAnsi="Times New Roman" w:cs="Times New Roman"/>
          <w:sz w:val="24"/>
          <w:szCs w:val="24"/>
        </w:rPr>
        <w:t>. Toetust antakse Euroopa Regionaalarengu Fondist</w:t>
      </w:r>
      <w:r w:rsidR="00603273" w:rsidRPr="00BB6B2F">
        <w:rPr>
          <w:rFonts w:ascii="Times New Roman" w:hAnsi="Times New Roman" w:cs="Times New Roman"/>
          <w:sz w:val="24"/>
          <w:szCs w:val="24"/>
        </w:rPr>
        <w:t xml:space="preserve"> (ERF)</w:t>
      </w:r>
      <w:r w:rsidR="00BB4938" w:rsidRPr="00BB6B2F">
        <w:rPr>
          <w:rFonts w:ascii="Times New Roman" w:hAnsi="Times New Roman" w:cs="Times New Roman"/>
          <w:sz w:val="24"/>
          <w:szCs w:val="24"/>
        </w:rPr>
        <w:t>.</w:t>
      </w:r>
    </w:p>
    <w:p w14:paraId="211909AF" w14:textId="77777777" w:rsidR="009D7E3F" w:rsidRPr="00BB6B2F" w:rsidRDefault="009D7E3F" w:rsidP="00092A6D">
      <w:pPr>
        <w:spacing w:after="0" w:line="240" w:lineRule="auto"/>
        <w:jc w:val="both"/>
        <w:rPr>
          <w:rFonts w:ascii="Times New Roman" w:hAnsi="Times New Roman" w:cs="Times New Roman"/>
          <w:sz w:val="24"/>
          <w:szCs w:val="24"/>
        </w:rPr>
      </w:pPr>
    </w:p>
    <w:p w14:paraId="316E5F67" w14:textId="59C2173C" w:rsidR="007E41DC" w:rsidRPr="00BB6B2F" w:rsidRDefault="00603273" w:rsidP="00092A6D">
      <w:pPr>
        <w:pStyle w:val="Pealkiri2"/>
        <w:spacing w:before="0" w:line="240" w:lineRule="auto"/>
        <w:rPr>
          <w:rFonts w:ascii="Times New Roman" w:hAnsi="Times New Roman" w:cs="Times New Roman"/>
          <w:sz w:val="24"/>
          <w:szCs w:val="24"/>
        </w:rPr>
      </w:pPr>
      <w:r w:rsidRPr="00BB6B2F">
        <w:rPr>
          <w:rFonts w:ascii="Times New Roman" w:hAnsi="Times New Roman" w:cs="Times New Roman"/>
          <w:sz w:val="24"/>
          <w:szCs w:val="24"/>
        </w:rPr>
        <w:t>Sissejuhatus</w:t>
      </w:r>
    </w:p>
    <w:p w14:paraId="4CCD0AA0" w14:textId="77777777" w:rsidR="009D7E3F" w:rsidRDefault="009D7E3F" w:rsidP="009D7E3F">
      <w:pPr>
        <w:spacing w:after="0" w:line="240" w:lineRule="auto"/>
        <w:jc w:val="both"/>
        <w:rPr>
          <w:rFonts w:ascii="Times New Roman" w:hAnsi="Times New Roman" w:cs="Times New Roman"/>
          <w:sz w:val="24"/>
          <w:szCs w:val="24"/>
        </w:rPr>
      </w:pPr>
    </w:p>
    <w:p w14:paraId="3BA0FA1D" w14:textId="77777777" w:rsidR="00092A6D" w:rsidRDefault="00BB4938" w:rsidP="009D7E3F">
      <w:pPr>
        <w:spacing w:after="0" w:line="240" w:lineRule="auto"/>
        <w:jc w:val="both"/>
        <w:rPr>
          <w:rFonts w:ascii="Times New Roman" w:hAnsi="Times New Roman" w:cs="Times New Roman"/>
          <w:sz w:val="24"/>
          <w:szCs w:val="24"/>
        </w:rPr>
      </w:pPr>
      <w:r w:rsidRPr="00BB6B2F">
        <w:rPr>
          <w:rFonts w:ascii="Times New Roman" w:hAnsi="Times New Roman" w:cs="Times New Roman"/>
          <w:sz w:val="24"/>
          <w:szCs w:val="24"/>
        </w:rPr>
        <w:t>Toetuse andmise eesmärk on</w:t>
      </w:r>
      <w:r w:rsidR="00EB1B2A" w:rsidRPr="00BB6B2F">
        <w:rPr>
          <w:rFonts w:ascii="Times New Roman" w:hAnsi="Times New Roman" w:cs="Times New Roman"/>
          <w:sz w:val="24"/>
          <w:szCs w:val="24"/>
        </w:rPr>
        <w:t xml:space="preserve"> tiheasustuspiirkondades lokaalse õhusaaste probleemi lahendamine ja kasvuhoonegaaside summaarse heitkoguse vähendamine. </w:t>
      </w:r>
      <w:r w:rsidR="0071393D" w:rsidRPr="00BB6B2F">
        <w:rPr>
          <w:rFonts w:ascii="Times New Roman" w:hAnsi="Times New Roman" w:cs="Times New Roman"/>
          <w:sz w:val="24"/>
          <w:szCs w:val="24"/>
        </w:rPr>
        <w:t xml:space="preserve">Meetme raames antakse toetust </w:t>
      </w:r>
      <w:r w:rsidR="004F75C9" w:rsidRPr="00BB6B2F">
        <w:rPr>
          <w:rFonts w:ascii="Times New Roman" w:hAnsi="Times New Roman" w:cs="Times New Roman"/>
          <w:sz w:val="24"/>
          <w:szCs w:val="24"/>
        </w:rPr>
        <w:t xml:space="preserve">eraisikule </w:t>
      </w:r>
      <w:r w:rsidR="0071393D" w:rsidRPr="00BB6B2F">
        <w:rPr>
          <w:rFonts w:ascii="Times New Roman" w:hAnsi="Times New Roman" w:cs="Times New Roman"/>
          <w:sz w:val="24"/>
          <w:szCs w:val="24"/>
        </w:rPr>
        <w:t>el</w:t>
      </w:r>
      <w:r w:rsidR="00EB1B2A" w:rsidRPr="00BB6B2F">
        <w:rPr>
          <w:rFonts w:ascii="Times New Roman" w:hAnsi="Times New Roman" w:cs="Times New Roman"/>
          <w:sz w:val="24"/>
          <w:szCs w:val="24"/>
        </w:rPr>
        <w:t>amu</w:t>
      </w:r>
      <w:r w:rsidR="0071393D" w:rsidRPr="00BB6B2F">
        <w:rPr>
          <w:rFonts w:ascii="Times New Roman" w:hAnsi="Times New Roman" w:cs="Times New Roman"/>
          <w:sz w:val="24"/>
          <w:szCs w:val="24"/>
        </w:rPr>
        <w:t>te</w:t>
      </w:r>
      <w:r w:rsidR="00EB1B2A" w:rsidRPr="00BB6B2F">
        <w:rPr>
          <w:rFonts w:ascii="Times New Roman" w:hAnsi="Times New Roman" w:cs="Times New Roman"/>
          <w:sz w:val="24"/>
          <w:szCs w:val="24"/>
        </w:rPr>
        <w:t xml:space="preserve"> tahkel (puit, kivisüsi) kütusel põhineva kütteseadme (sh katelseadme) uuendamiseks</w:t>
      </w:r>
      <w:r w:rsidR="00C85FFE">
        <w:rPr>
          <w:rFonts w:ascii="Times New Roman" w:hAnsi="Times New Roman" w:cs="Times New Roman"/>
          <w:sz w:val="24"/>
          <w:szCs w:val="24"/>
        </w:rPr>
        <w:t xml:space="preserve"> ja </w:t>
      </w:r>
      <w:r w:rsidR="00EB1B2A" w:rsidRPr="00BB6B2F">
        <w:rPr>
          <w:rFonts w:ascii="Times New Roman" w:hAnsi="Times New Roman" w:cs="Times New Roman"/>
          <w:sz w:val="24"/>
          <w:szCs w:val="24"/>
        </w:rPr>
        <w:t>väljavahetamiseks. Toetata</w:t>
      </w:r>
      <w:r w:rsidR="004F75C9" w:rsidRPr="00BB6B2F">
        <w:rPr>
          <w:rFonts w:ascii="Times New Roman" w:hAnsi="Times New Roman" w:cs="Times New Roman"/>
          <w:sz w:val="24"/>
          <w:szCs w:val="24"/>
        </w:rPr>
        <w:t>vad tegevused on järgmistes kulukategooriates</w:t>
      </w:r>
      <w:r w:rsidR="0052402F">
        <w:rPr>
          <w:rFonts w:ascii="Times New Roman" w:hAnsi="Times New Roman" w:cs="Times New Roman"/>
          <w:sz w:val="24"/>
          <w:szCs w:val="24"/>
        </w:rPr>
        <w:t>.</w:t>
      </w:r>
    </w:p>
    <w:p w14:paraId="38ED3837" w14:textId="77777777" w:rsidR="00092A6D" w:rsidRDefault="00092A6D" w:rsidP="009D7E3F">
      <w:pPr>
        <w:spacing w:after="0" w:line="240" w:lineRule="auto"/>
        <w:jc w:val="both"/>
        <w:rPr>
          <w:rFonts w:ascii="Times New Roman" w:hAnsi="Times New Roman" w:cs="Times New Roman"/>
          <w:sz w:val="24"/>
          <w:szCs w:val="24"/>
        </w:rPr>
      </w:pPr>
    </w:p>
    <w:p w14:paraId="4F7F709A" w14:textId="39DB9B9A" w:rsidR="00740EA6" w:rsidRPr="00BB6B2F" w:rsidRDefault="00740EA6" w:rsidP="009D7E3F">
      <w:pPr>
        <w:spacing w:after="0" w:line="240" w:lineRule="auto"/>
        <w:jc w:val="both"/>
        <w:rPr>
          <w:rFonts w:ascii="Times New Roman" w:eastAsiaTheme="minorHAnsi" w:hAnsi="Times New Roman" w:cs="Times New Roman"/>
          <w:sz w:val="24"/>
          <w:szCs w:val="24"/>
        </w:rPr>
      </w:pPr>
      <w:r w:rsidRPr="00BB6B2F">
        <w:rPr>
          <w:rFonts w:ascii="Times New Roman" w:eastAsiaTheme="minorHAnsi" w:hAnsi="Times New Roman" w:cs="Times New Roman"/>
          <w:sz w:val="24"/>
          <w:szCs w:val="24"/>
        </w:rPr>
        <w:t xml:space="preserve">(1) Toetatakse kütteseadme </w:t>
      </w:r>
      <w:r w:rsidR="00DB021C" w:rsidRPr="001B5601">
        <w:rPr>
          <w:rFonts w:ascii="Times New Roman" w:eastAsiaTheme="minorHAnsi" w:hAnsi="Times New Roman" w:cs="Times New Roman"/>
          <w:sz w:val="24"/>
          <w:szCs w:val="24"/>
        </w:rPr>
        <w:t>vahetamist ja</w:t>
      </w:r>
      <w:r w:rsidR="00DB021C">
        <w:rPr>
          <w:rFonts w:ascii="Times New Roman" w:eastAsiaTheme="minorHAnsi" w:hAnsi="Times New Roman" w:cs="Times New Roman"/>
          <w:sz w:val="24"/>
          <w:szCs w:val="24"/>
        </w:rPr>
        <w:t xml:space="preserve"> </w:t>
      </w:r>
      <w:r w:rsidRPr="00BB6B2F">
        <w:rPr>
          <w:rFonts w:ascii="Times New Roman" w:eastAsiaTheme="minorHAnsi" w:hAnsi="Times New Roman" w:cs="Times New Roman"/>
          <w:sz w:val="24"/>
          <w:szCs w:val="24"/>
        </w:rPr>
        <w:t>uuendamist:</w:t>
      </w:r>
    </w:p>
    <w:p w14:paraId="670FA81F" w14:textId="77777777" w:rsidR="00740EA6" w:rsidRPr="00BB6B2F" w:rsidRDefault="00740EA6" w:rsidP="009D7E3F">
      <w:pPr>
        <w:spacing w:after="0" w:line="240" w:lineRule="auto"/>
        <w:jc w:val="both"/>
        <w:rPr>
          <w:rFonts w:ascii="Times New Roman" w:eastAsiaTheme="minorHAnsi" w:hAnsi="Times New Roman" w:cs="Times New Roman"/>
          <w:sz w:val="24"/>
          <w:szCs w:val="24"/>
        </w:rPr>
      </w:pPr>
      <w:r w:rsidRPr="00BB6B2F">
        <w:rPr>
          <w:rFonts w:ascii="Times New Roman" w:eastAsiaTheme="minorHAnsi" w:hAnsi="Times New Roman" w:cs="Times New Roman"/>
          <w:sz w:val="24"/>
          <w:szCs w:val="24"/>
        </w:rPr>
        <w:t>1) õhk-vesi soojuspumba soetamist koos paigaldusega;</w:t>
      </w:r>
    </w:p>
    <w:p w14:paraId="5EB1A7D8" w14:textId="77777777" w:rsidR="00740EA6" w:rsidRPr="00BB6B2F" w:rsidRDefault="00740EA6" w:rsidP="009D7E3F">
      <w:pPr>
        <w:spacing w:after="0" w:line="240" w:lineRule="auto"/>
        <w:jc w:val="both"/>
        <w:rPr>
          <w:rFonts w:ascii="Times New Roman" w:eastAsiaTheme="minorHAnsi" w:hAnsi="Times New Roman" w:cs="Times New Roman"/>
          <w:sz w:val="24"/>
          <w:szCs w:val="24"/>
        </w:rPr>
      </w:pPr>
      <w:r w:rsidRPr="00BB6B2F">
        <w:rPr>
          <w:rFonts w:ascii="Times New Roman" w:eastAsiaTheme="minorHAnsi" w:hAnsi="Times New Roman" w:cs="Times New Roman"/>
          <w:sz w:val="24"/>
          <w:szCs w:val="24"/>
        </w:rPr>
        <w:t>2) maasoojuspumba soetamist koos paigaldusega;</w:t>
      </w:r>
    </w:p>
    <w:p w14:paraId="6080E99A" w14:textId="2B44D369" w:rsidR="00740EA6" w:rsidRPr="00BB6B2F" w:rsidRDefault="00740EA6" w:rsidP="009D7E3F">
      <w:pPr>
        <w:spacing w:after="0" w:line="240" w:lineRule="auto"/>
        <w:jc w:val="both"/>
        <w:rPr>
          <w:rFonts w:ascii="Times New Roman" w:eastAsiaTheme="minorHAnsi" w:hAnsi="Times New Roman" w:cs="Times New Roman"/>
          <w:sz w:val="24"/>
          <w:szCs w:val="24"/>
        </w:rPr>
      </w:pPr>
      <w:r w:rsidRPr="00BB6B2F">
        <w:rPr>
          <w:rFonts w:ascii="Times New Roman" w:eastAsiaTheme="minorHAnsi" w:hAnsi="Times New Roman" w:cs="Times New Roman"/>
          <w:sz w:val="24"/>
          <w:szCs w:val="24"/>
        </w:rPr>
        <w:t>3) pelleti- või halupuidukatla soetamist koos paigaldamisega;</w:t>
      </w:r>
    </w:p>
    <w:p w14:paraId="4C8E9482" w14:textId="114CCDEC" w:rsidR="00740EA6" w:rsidRPr="00BB6B2F" w:rsidRDefault="00740EA6" w:rsidP="009D7E3F">
      <w:pPr>
        <w:spacing w:after="0" w:line="240" w:lineRule="auto"/>
        <w:jc w:val="both"/>
        <w:rPr>
          <w:rFonts w:ascii="Times New Roman" w:eastAsiaTheme="minorHAnsi" w:hAnsi="Times New Roman" w:cs="Times New Roman"/>
          <w:sz w:val="24"/>
          <w:szCs w:val="24"/>
        </w:rPr>
      </w:pPr>
      <w:r w:rsidRPr="00BB6B2F">
        <w:rPr>
          <w:rFonts w:ascii="Times New Roman" w:eastAsiaTheme="minorHAnsi" w:hAnsi="Times New Roman" w:cs="Times New Roman"/>
          <w:sz w:val="24"/>
          <w:szCs w:val="24"/>
        </w:rPr>
        <w:t xml:space="preserve">4) </w:t>
      </w:r>
      <w:r w:rsidR="00303452" w:rsidRPr="00E30B4E">
        <w:rPr>
          <w:rFonts w:ascii="Times New Roman" w:hAnsi="Times New Roman" w:cs="Times New Roman"/>
          <w:sz w:val="24"/>
          <w:szCs w:val="24"/>
        </w:rPr>
        <w:t>kütteseadme uuendamisel ahju</w:t>
      </w:r>
      <w:ins w:id="0" w:author="Andri Alliksoo" w:date="2025-01-13T11:41:00Z" w16du:dateUtc="2025-01-13T09:41:00Z">
        <w:r w:rsidR="00756B07">
          <w:rPr>
            <w:rFonts w:ascii="Times New Roman" w:hAnsi="Times New Roman" w:cs="Times New Roman"/>
            <w:sz w:val="24"/>
            <w:szCs w:val="24"/>
          </w:rPr>
          <w:t xml:space="preserve"> </w:t>
        </w:r>
        <w:r w:rsidR="00756B07" w:rsidRPr="00756B07">
          <w:rPr>
            <w:rFonts w:ascii="Times New Roman" w:hAnsi="Times New Roman" w:cs="Times New Roman"/>
            <w:sz w:val="24"/>
            <w:szCs w:val="24"/>
          </w:rPr>
          <w:t>või pliidi</w:t>
        </w:r>
      </w:ins>
      <w:r w:rsidR="00303452" w:rsidRPr="00E30B4E">
        <w:rPr>
          <w:rFonts w:ascii="Times New Roman" w:hAnsi="Times New Roman" w:cs="Times New Roman"/>
          <w:sz w:val="24"/>
          <w:szCs w:val="24"/>
        </w:rPr>
        <w:t xml:space="preserve"> soetamine koos paigaldamisega </w:t>
      </w:r>
      <w:ins w:id="1" w:author="Heidi Koger" w:date="2025-03-04T10:46:00Z" w16du:dateUtc="2025-03-04T08:46:00Z">
        <w:r w:rsidR="009354C9">
          <w:rPr>
            <w:rFonts w:ascii="Times New Roman" w:hAnsi="Times New Roman" w:cs="Times New Roman"/>
            <w:sz w:val="24"/>
            <w:szCs w:val="24"/>
          </w:rPr>
          <w:t>ning</w:t>
        </w:r>
      </w:ins>
      <w:del w:id="2" w:author="Heidi Koger" w:date="2025-03-04T10:46:00Z" w16du:dateUtc="2025-03-04T08:46:00Z">
        <w:r w:rsidR="00303452" w:rsidRPr="00E30B4E" w:rsidDel="009354C9">
          <w:rPr>
            <w:rFonts w:ascii="Times New Roman" w:hAnsi="Times New Roman" w:cs="Times New Roman"/>
            <w:sz w:val="24"/>
            <w:szCs w:val="24"/>
          </w:rPr>
          <w:delText>ja</w:delText>
        </w:r>
      </w:del>
      <w:r w:rsidR="00303452" w:rsidRPr="00E30B4E">
        <w:rPr>
          <w:rFonts w:ascii="Times New Roman" w:hAnsi="Times New Roman" w:cs="Times New Roman"/>
          <w:sz w:val="24"/>
          <w:szCs w:val="24"/>
        </w:rPr>
        <w:t xml:space="preserve"> ahju</w:t>
      </w:r>
      <w:ins w:id="3" w:author="Andri Alliksoo" w:date="2025-01-13T11:41:00Z" w16du:dateUtc="2025-01-13T09:41:00Z">
        <w:r w:rsidR="00756B07">
          <w:rPr>
            <w:rFonts w:ascii="Times New Roman" w:hAnsi="Times New Roman" w:cs="Times New Roman"/>
            <w:sz w:val="24"/>
            <w:szCs w:val="24"/>
          </w:rPr>
          <w:t xml:space="preserve"> </w:t>
        </w:r>
        <w:r w:rsidR="00756B07" w:rsidRPr="00756B07">
          <w:rPr>
            <w:rFonts w:ascii="Times New Roman" w:hAnsi="Times New Roman" w:cs="Times New Roman"/>
            <w:sz w:val="24"/>
            <w:szCs w:val="24"/>
          </w:rPr>
          <w:t>või pliidi</w:t>
        </w:r>
      </w:ins>
      <w:r w:rsidR="00303452" w:rsidRPr="00E30B4E">
        <w:rPr>
          <w:rFonts w:ascii="Times New Roman" w:hAnsi="Times New Roman" w:cs="Times New Roman"/>
          <w:sz w:val="24"/>
          <w:szCs w:val="24"/>
        </w:rPr>
        <w:t xml:space="preserve"> ehitamine</w:t>
      </w:r>
      <w:r w:rsidRPr="00BB6B2F">
        <w:rPr>
          <w:rFonts w:ascii="Times New Roman" w:eastAsiaTheme="minorHAnsi" w:hAnsi="Times New Roman" w:cs="Times New Roman"/>
          <w:sz w:val="24"/>
          <w:szCs w:val="24"/>
        </w:rPr>
        <w:t>;</w:t>
      </w:r>
    </w:p>
    <w:p w14:paraId="6B295630" w14:textId="09AB253E" w:rsidR="00740EA6" w:rsidRPr="00BB6B2F" w:rsidRDefault="56EA5A0C" w:rsidP="009D7E3F">
      <w:pPr>
        <w:spacing w:after="0" w:line="240" w:lineRule="auto"/>
        <w:jc w:val="both"/>
        <w:rPr>
          <w:rFonts w:ascii="Times New Roman" w:hAnsi="Times New Roman" w:cs="Times New Roman"/>
          <w:sz w:val="24"/>
          <w:szCs w:val="24"/>
        </w:rPr>
      </w:pPr>
      <w:r w:rsidRPr="3136FED3">
        <w:rPr>
          <w:rFonts w:ascii="Times New Roman" w:hAnsi="Times New Roman" w:cs="Times New Roman"/>
          <w:sz w:val="24"/>
          <w:szCs w:val="24"/>
        </w:rPr>
        <w:t>5) radiaatorite</w:t>
      </w:r>
      <w:r w:rsidR="305C7C9B" w:rsidRPr="3136FED3">
        <w:rPr>
          <w:rFonts w:ascii="Times New Roman" w:hAnsi="Times New Roman" w:cs="Times New Roman"/>
          <w:sz w:val="24"/>
          <w:szCs w:val="24"/>
        </w:rPr>
        <w:t>, sealhulgas</w:t>
      </w:r>
      <w:r w:rsidRPr="3136FED3">
        <w:rPr>
          <w:rFonts w:ascii="Times New Roman" w:hAnsi="Times New Roman" w:cs="Times New Roman"/>
          <w:sz w:val="24"/>
          <w:szCs w:val="24"/>
        </w:rPr>
        <w:t xml:space="preserve"> torustiku ja armatuuri soetamist koos paigaldamisega</w:t>
      </w:r>
      <w:r w:rsidR="1EFDD6B3">
        <w:t xml:space="preserve"> </w:t>
      </w:r>
      <w:r w:rsidR="1EFDD6B3" w:rsidRPr="3136FED3">
        <w:rPr>
          <w:rFonts w:ascii="Times New Roman" w:hAnsi="Times New Roman" w:cs="Times New Roman"/>
          <w:sz w:val="24"/>
          <w:szCs w:val="24"/>
        </w:rPr>
        <w:t>uue kütteseadme paigaldamisel</w:t>
      </w:r>
      <w:r w:rsidR="00A0616F">
        <w:rPr>
          <w:rFonts w:ascii="Times New Roman" w:hAnsi="Times New Roman" w:cs="Times New Roman"/>
          <w:sz w:val="24"/>
          <w:szCs w:val="24"/>
        </w:rPr>
        <w:t xml:space="preserve"> või kaugküttevõrguga liitumisel</w:t>
      </w:r>
      <w:r w:rsidRPr="3136FED3">
        <w:rPr>
          <w:rFonts w:ascii="Times New Roman" w:hAnsi="Times New Roman" w:cs="Times New Roman"/>
          <w:sz w:val="24"/>
          <w:szCs w:val="24"/>
        </w:rPr>
        <w:t>;</w:t>
      </w:r>
    </w:p>
    <w:p w14:paraId="2BDC5D49" w14:textId="065CC641" w:rsidR="00740EA6" w:rsidRPr="00BB6B2F" w:rsidRDefault="56EA5A0C" w:rsidP="009D7E3F">
      <w:pPr>
        <w:spacing w:after="0" w:line="240" w:lineRule="auto"/>
        <w:jc w:val="both"/>
        <w:rPr>
          <w:rFonts w:ascii="Times New Roman" w:hAnsi="Times New Roman" w:cs="Times New Roman"/>
          <w:sz w:val="24"/>
          <w:szCs w:val="24"/>
        </w:rPr>
      </w:pPr>
      <w:r w:rsidRPr="3136FED3">
        <w:rPr>
          <w:rFonts w:ascii="Times New Roman" w:hAnsi="Times New Roman" w:cs="Times New Roman"/>
          <w:sz w:val="24"/>
          <w:szCs w:val="24"/>
        </w:rPr>
        <w:t>6) põrandkütte soetamist ja paigaldust uue küttesüsteemi paigaldamisel</w:t>
      </w:r>
      <w:r w:rsidR="0082552A">
        <w:rPr>
          <w:rFonts w:ascii="Times New Roman" w:hAnsi="Times New Roman" w:cs="Times New Roman"/>
          <w:sz w:val="24"/>
          <w:szCs w:val="24"/>
        </w:rPr>
        <w:t xml:space="preserve"> või kaugküttevõrguga liitumisel</w:t>
      </w:r>
      <w:r w:rsidRPr="3136FED3">
        <w:rPr>
          <w:rFonts w:ascii="Times New Roman" w:hAnsi="Times New Roman" w:cs="Times New Roman"/>
          <w:sz w:val="24"/>
          <w:szCs w:val="24"/>
        </w:rPr>
        <w:t>;</w:t>
      </w:r>
    </w:p>
    <w:p w14:paraId="3FF37816" w14:textId="41891A63" w:rsidR="00740EA6" w:rsidRPr="00BB6B2F" w:rsidRDefault="00740EA6" w:rsidP="009D7E3F">
      <w:pPr>
        <w:spacing w:after="0" w:line="240" w:lineRule="auto"/>
        <w:jc w:val="both"/>
        <w:rPr>
          <w:rFonts w:ascii="Times New Roman" w:eastAsiaTheme="minorHAnsi" w:hAnsi="Times New Roman" w:cs="Times New Roman"/>
          <w:sz w:val="24"/>
          <w:szCs w:val="24"/>
        </w:rPr>
      </w:pPr>
      <w:r w:rsidRPr="00BB6B2F">
        <w:rPr>
          <w:rFonts w:ascii="Times New Roman" w:eastAsiaTheme="minorHAnsi" w:hAnsi="Times New Roman" w:cs="Times New Roman"/>
          <w:sz w:val="24"/>
          <w:szCs w:val="24"/>
        </w:rPr>
        <w:t>7) moodulkorstna soetus</w:t>
      </w:r>
      <w:r w:rsidR="0072379F" w:rsidRPr="00BB6B2F">
        <w:rPr>
          <w:rFonts w:ascii="Times New Roman" w:eastAsiaTheme="minorHAnsi" w:hAnsi="Times New Roman" w:cs="Times New Roman"/>
          <w:sz w:val="24"/>
          <w:szCs w:val="24"/>
        </w:rPr>
        <w:t>t</w:t>
      </w:r>
      <w:r w:rsidRPr="00BB6B2F">
        <w:rPr>
          <w:rFonts w:ascii="Times New Roman" w:eastAsiaTheme="minorHAnsi" w:hAnsi="Times New Roman" w:cs="Times New Roman"/>
          <w:sz w:val="24"/>
          <w:szCs w:val="24"/>
        </w:rPr>
        <w:t xml:space="preserve"> ja paigaldus</w:t>
      </w:r>
      <w:r w:rsidR="0072379F" w:rsidRPr="00BB6B2F">
        <w:rPr>
          <w:rFonts w:ascii="Times New Roman" w:eastAsiaTheme="minorHAnsi" w:hAnsi="Times New Roman" w:cs="Times New Roman"/>
          <w:sz w:val="24"/>
          <w:szCs w:val="24"/>
        </w:rPr>
        <w:t>t</w:t>
      </w:r>
      <w:r w:rsidRPr="00BB6B2F">
        <w:rPr>
          <w:rFonts w:ascii="Times New Roman" w:eastAsiaTheme="minorHAnsi" w:hAnsi="Times New Roman" w:cs="Times New Roman"/>
          <w:sz w:val="24"/>
          <w:szCs w:val="24"/>
        </w:rPr>
        <w:t xml:space="preserve"> või </w:t>
      </w:r>
      <w:r w:rsidR="00E13F91" w:rsidRPr="00BB6B2F">
        <w:rPr>
          <w:rFonts w:ascii="Times New Roman" w:eastAsiaTheme="minorHAnsi" w:hAnsi="Times New Roman" w:cs="Times New Roman"/>
          <w:sz w:val="24"/>
          <w:szCs w:val="24"/>
        </w:rPr>
        <w:t xml:space="preserve">uue </w:t>
      </w:r>
      <w:r w:rsidR="0072379F" w:rsidRPr="00BB6B2F">
        <w:rPr>
          <w:rFonts w:ascii="Times New Roman" w:eastAsiaTheme="minorHAnsi" w:hAnsi="Times New Roman" w:cs="Times New Roman"/>
          <w:sz w:val="24"/>
          <w:szCs w:val="24"/>
        </w:rPr>
        <w:t xml:space="preserve">korstnasüsteemi ehitust või </w:t>
      </w:r>
      <w:r w:rsidR="00E13F91" w:rsidRPr="00BB6B2F">
        <w:rPr>
          <w:rFonts w:ascii="Times New Roman" w:eastAsiaTheme="minorHAnsi" w:hAnsi="Times New Roman" w:cs="Times New Roman"/>
          <w:sz w:val="24"/>
          <w:szCs w:val="24"/>
        </w:rPr>
        <w:t xml:space="preserve">olemasoleva korstnasüsteemi </w:t>
      </w:r>
      <w:r w:rsidRPr="00BB6B2F">
        <w:rPr>
          <w:rFonts w:ascii="Times New Roman" w:eastAsiaTheme="minorHAnsi" w:hAnsi="Times New Roman" w:cs="Times New Roman"/>
          <w:sz w:val="24"/>
          <w:szCs w:val="24"/>
        </w:rPr>
        <w:t>renoveerimi</w:t>
      </w:r>
      <w:r w:rsidR="0072379F" w:rsidRPr="00BB6B2F">
        <w:rPr>
          <w:rFonts w:ascii="Times New Roman" w:eastAsiaTheme="minorHAnsi" w:hAnsi="Times New Roman" w:cs="Times New Roman"/>
          <w:sz w:val="24"/>
          <w:szCs w:val="24"/>
        </w:rPr>
        <w:t>st</w:t>
      </w:r>
      <w:r w:rsidRPr="00BB6B2F">
        <w:rPr>
          <w:rFonts w:ascii="Times New Roman" w:eastAsiaTheme="minorHAnsi" w:hAnsi="Times New Roman" w:cs="Times New Roman"/>
          <w:sz w:val="24"/>
          <w:szCs w:val="24"/>
        </w:rPr>
        <w:t xml:space="preserve"> koos korstnahülsi paigaldusega tahkekütuse katla, </w:t>
      </w:r>
      <w:del w:id="4" w:author="Heidi Koger" w:date="2025-02-17T13:57:00Z" w16du:dateUtc="2025-02-17T11:57:00Z">
        <w:r w:rsidRPr="00BB6B2F" w:rsidDel="005A5C79">
          <w:rPr>
            <w:rFonts w:ascii="Times New Roman" w:eastAsiaTheme="minorHAnsi" w:hAnsi="Times New Roman" w:cs="Times New Roman"/>
            <w:sz w:val="24"/>
            <w:szCs w:val="24"/>
          </w:rPr>
          <w:delText>moodulahju</w:delText>
        </w:r>
        <w:r w:rsidR="007879AD" w:rsidRPr="00BB6B2F" w:rsidDel="005A5C79">
          <w:rPr>
            <w:rFonts w:ascii="Times New Roman" w:eastAsiaTheme="minorHAnsi" w:hAnsi="Times New Roman" w:cs="Times New Roman"/>
            <w:sz w:val="24"/>
            <w:szCs w:val="24"/>
          </w:rPr>
          <w:delText>, kaminahju</w:delText>
        </w:r>
        <w:r w:rsidR="005F40ED" w:rsidRPr="00BB6B2F" w:rsidDel="005A5C79">
          <w:rPr>
            <w:rFonts w:ascii="Times New Roman" w:eastAsiaTheme="minorHAnsi" w:hAnsi="Times New Roman" w:cs="Times New Roman"/>
            <w:sz w:val="24"/>
            <w:szCs w:val="24"/>
          </w:rPr>
          <w:delText xml:space="preserve"> </w:delText>
        </w:r>
        <w:r w:rsidRPr="00BB6B2F" w:rsidDel="005A5C79">
          <w:rPr>
            <w:rFonts w:ascii="Times New Roman" w:eastAsiaTheme="minorHAnsi" w:hAnsi="Times New Roman" w:cs="Times New Roman"/>
            <w:sz w:val="24"/>
            <w:szCs w:val="24"/>
          </w:rPr>
          <w:delText xml:space="preserve">ja käsitööna valminud </w:delText>
        </w:r>
      </w:del>
      <w:r w:rsidRPr="00BB6B2F">
        <w:rPr>
          <w:rFonts w:ascii="Times New Roman" w:eastAsiaTheme="minorHAnsi" w:hAnsi="Times New Roman" w:cs="Times New Roman"/>
          <w:sz w:val="24"/>
          <w:szCs w:val="24"/>
        </w:rPr>
        <w:t xml:space="preserve">ahju </w:t>
      </w:r>
      <w:ins w:id="5" w:author="Andri Alliksoo" w:date="2025-01-13T11:41:00Z" w16du:dateUtc="2025-01-13T09:41:00Z">
        <w:r w:rsidR="00B3585A" w:rsidRPr="00B3585A">
          <w:rPr>
            <w:rFonts w:ascii="Times New Roman" w:eastAsiaTheme="minorHAnsi" w:hAnsi="Times New Roman" w:cs="Times New Roman"/>
            <w:sz w:val="24"/>
            <w:szCs w:val="24"/>
          </w:rPr>
          <w:t>või pliidi</w:t>
        </w:r>
        <w:r w:rsidR="00B3585A">
          <w:rPr>
            <w:rFonts w:ascii="Times New Roman" w:eastAsiaTheme="minorHAnsi" w:hAnsi="Times New Roman" w:cs="Times New Roman"/>
            <w:sz w:val="24"/>
            <w:szCs w:val="24"/>
          </w:rPr>
          <w:t xml:space="preserve"> </w:t>
        </w:r>
      </w:ins>
      <w:r w:rsidRPr="00BB6B2F">
        <w:rPr>
          <w:rFonts w:ascii="Times New Roman" w:eastAsiaTheme="minorHAnsi" w:hAnsi="Times New Roman" w:cs="Times New Roman"/>
          <w:sz w:val="24"/>
          <w:szCs w:val="24"/>
        </w:rPr>
        <w:t>ehitamisel</w:t>
      </w:r>
      <w:r w:rsidR="007879AD" w:rsidRPr="00BB6B2F">
        <w:rPr>
          <w:rFonts w:ascii="Times New Roman" w:eastAsiaTheme="minorHAnsi" w:hAnsi="Times New Roman" w:cs="Times New Roman"/>
          <w:sz w:val="24"/>
          <w:szCs w:val="24"/>
        </w:rPr>
        <w:t>.</w:t>
      </w:r>
    </w:p>
    <w:p w14:paraId="51639BE8" w14:textId="2BB60FF5" w:rsidR="00740EA6" w:rsidRPr="00BB6B2F" w:rsidRDefault="00740EA6" w:rsidP="009D7E3F">
      <w:pPr>
        <w:spacing w:after="0" w:line="240" w:lineRule="auto"/>
        <w:jc w:val="both"/>
        <w:rPr>
          <w:rFonts w:ascii="Times New Roman" w:eastAsiaTheme="minorHAnsi" w:hAnsi="Times New Roman" w:cs="Times New Roman"/>
          <w:sz w:val="24"/>
          <w:szCs w:val="24"/>
        </w:rPr>
      </w:pPr>
    </w:p>
    <w:p w14:paraId="7560F2A9" w14:textId="6A5CE373" w:rsidR="00740EA6" w:rsidRPr="00BB6B2F" w:rsidRDefault="00740EA6" w:rsidP="009D7E3F">
      <w:pPr>
        <w:spacing w:after="0" w:line="240" w:lineRule="auto"/>
        <w:jc w:val="both"/>
        <w:rPr>
          <w:rFonts w:ascii="Times New Roman" w:eastAsiaTheme="minorHAnsi" w:hAnsi="Times New Roman" w:cs="Times New Roman"/>
          <w:sz w:val="24"/>
          <w:szCs w:val="24"/>
        </w:rPr>
      </w:pPr>
      <w:r w:rsidRPr="00BB6B2F">
        <w:rPr>
          <w:rFonts w:ascii="Times New Roman" w:eastAsiaTheme="minorHAnsi" w:hAnsi="Times New Roman" w:cs="Times New Roman"/>
          <w:sz w:val="24"/>
          <w:szCs w:val="24"/>
        </w:rPr>
        <w:t xml:space="preserve">(2) Toetatakse kaugküttevõrguga liitumiseks vajaliku torustiku, kaevetööde tegemist </w:t>
      </w:r>
      <w:r w:rsidR="008A068B">
        <w:rPr>
          <w:rFonts w:ascii="Times New Roman" w:eastAsiaTheme="minorHAnsi" w:hAnsi="Times New Roman" w:cs="Times New Roman"/>
          <w:sz w:val="24"/>
          <w:szCs w:val="24"/>
        </w:rPr>
        <w:t xml:space="preserve">soojusvõrguni </w:t>
      </w:r>
      <w:r w:rsidRPr="00BB6B2F">
        <w:rPr>
          <w:rFonts w:ascii="Times New Roman" w:eastAsiaTheme="minorHAnsi" w:hAnsi="Times New Roman" w:cs="Times New Roman"/>
          <w:sz w:val="24"/>
          <w:szCs w:val="24"/>
        </w:rPr>
        <w:t>ja soojussõlme rajamist</w:t>
      </w:r>
      <w:ins w:id="6" w:author="Heidi Koger" w:date="2025-02-17T14:08:00Z" w16du:dateUtc="2025-02-17T12:08:00Z">
        <w:r w:rsidR="008A068B">
          <w:rPr>
            <w:rFonts w:ascii="Times New Roman" w:eastAsiaTheme="minorHAnsi" w:hAnsi="Times New Roman" w:cs="Times New Roman"/>
            <w:sz w:val="24"/>
            <w:szCs w:val="24"/>
          </w:rPr>
          <w:t>,</w:t>
        </w:r>
      </w:ins>
      <w:del w:id="7" w:author="Heidi Koger" w:date="2025-02-17T14:08:00Z" w16du:dateUtc="2025-02-17T12:08:00Z">
        <w:r w:rsidRPr="00BB6B2F" w:rsidDel="008A068B">
          <w:rPr>
            <w:rFonts w:ascii="Times New Roman" w:eastAsiaTheme="minorHAnsi" w:hAnsi="Times New Roman" w:cs="Times New Roman"/>
            <w:sz w:val="24"/>
            <w:szCs w:val="24"/>
          </w:rPr>
          <w:delText xml:space="preserve"> ja</w:delText>
        </w:r>
      </w:del>
      <w:r w:rsidRPr="00BB6B2F">
        <w:rPr>
          <w:rFonts w:ascii="Times New Roman" w:eastAsiaTheme="minorHAnsi" w:hAnsi="Times New Roman" w:cs="Times New Roman"/>
          <w:sz w:val="24"/>
          <w:szCs w:val="24"/>
        </w:rPr>
        <w:t xml:space="preserve"> liitumistasusid</w:t>
      </w:r>
      <w:ins w:id="8" w:author="Heidi Koger" w:date="2025-02-17T14:08:00Z" w16du:dateUtc="2025-02-17T12:08:00Z">
        <w:r w:rsidR="008A068B">
          <w:rPr>
            <w:rFonts w:ascii="Times New Roman" w:eastAsiaTheme="minorHAnsi" w:hAnsi="Times New Roman" w:cs="Times New Roman"/>
            <w:sz w:val="24"/>
            <w:szCs w:val="24"/>
          </w:rPr>
          <w:t xml:space="preserve"> ja eh</w:t>
        </w:r>
      </w:ins>
      <w:ins w:id="9" w:author="Heidi Koger" w:date="2025-02-17T14:09:00Z" w16du:dateUtc="2025-02-17T12:09:00Z">
        <w:r w:rsidR="008A068B">
          <w:rPr>
            <w:rFonts w:ascii="Times New Roman" w:eastAsiaTheme="minorHAnsi" w:hAnsi="Times New Roman" w:cs="Times New Roman"/>
            <w:sz w:val="24"/>
            <w:szCs w:val="24"/>
          </w:rPr>
          <w:t>itusprojekti koostamisega seotud kulusid</w:t>
        </w:r>
      </w:ins>
      <w:r w:rsidR="007879AD" w:rsidRPr="00BB6B2F">
        <w:rPr>
          <w:rFonts w:ascii="Times New Roman" w:eastAsiaTheme="minorHAnsi" w:hAnsi="Times New Roman" w:cs="Times New Roman"/>
          <w:sz w:val="24"/>
          <w:szCs w:val="24"/>
        </w:rPr>
        <w:t>.</w:t>
      </w:r>
    </w:p>
    <w:p w14:paraId="680536E7" w14:textId="7F768430" w:rsidR="005758C3" w:rsidRPr="00BB6B2F" w:rsidRDefault="005758C3" w:rsidP="004261C2">
      <w:pPr>
        <w:spacing w:after="0" w:line="240" w:lineRule="auto"/>
        <w:jc w:val="both"/>
        <w:rPr>
          <w:rFonts w:ascii="Times New Roman" w:hAnsi="Times New Roman" w:cs="Times New Roman"/>
          <w:sz w:val="24"/>
          <w:szCs w:val="24"/>
        </w:rPr>
      </w:pPr>
    </w:p>
    <w:p w14:paraId="3992CD1C" w14:textId="27E96EEC" w:rsidR="004F75C9" w:rsidRPr="00BB6B2F" w:rsidRDefault="004F75C9" w:rsidP="004261C2">
      <w:pPr>
        <w:spacing w:after="0" w:line="240" w:lineRule="auto"/>
        <w:jc w:val="both"/>
        <w:rPr>
          <w:rFonts w:ascii="Times New Roman" w:hAnsi="Times New Roman" w:cs="Times New Roman"/>
          <w:sz w:val="24"/>
          <w:szCs w:val="24"/>
        </w:rPr>
      </w:pPr>
      <w:r w:rsidRPr="00BB6B2F">
        <w:rPr>
          <w:rFonts w:ascii="Times New Roman" w:hAnsi="Times New Roman" w:cs="Times New Roman"/>
          <w:sz w:val="24"/>
          <w:szCs w:val="24"/>
        </w:rPr>
        <w:t>Toetus ei ole riigiabi.</w:t>
      </w:r>
    </w:p>
    <w:p w14:paraId="09D351FE" w14:textId="2FE31057" w:rsidR="00CB4752" w:rsidRPr="00BB6B2F" w:rsidRDefault="61857C57" w:rsidP="004261C2">
      <w:pPr>
        <w:spacing w:after="0" w:line="240" w:lineRule="auto"/>
        <w:jc w:val="both"/>
        <w:rPr>
          <w:rFonts w:ascii="Times New Roman" w:hAnsi="Times New Roman" w:cs="Times New Roman"/>
          <w:sz w:val="24"/>
          <w:szCs w:val="24"/>
        </w:rPr>
      </w:pPr>
      <w:r w:rsidRPr="00BB6B2F">
        <w:rPr>
          <w:rFonts w:ascii="Times New Roman" w:hAnsi="Times New Roman" w:cs="Times New Roman"/>
          <w:sz w:val="24"/>
          <w:szCs w:val="24"/>
        </w:rPr>
        <w:t>Ee</w:t>
      </w:r>
      <w:r w:rsidR="30B14F21" w:rsidRPr="00BB6B2F">
        <w:rPr>
          <w:rFonts w:ascii="Times New Roman" w:hAnsi="Times New Roman" w:cs="Times New Roman"/>
          <w:sz w:val="24"/>
          <w:szCs w:val="24"/>
        </w:rPr>
        <w:t>s</w:t>
      </w:r>
      <w:r w:rsidRPr="00BB6B2F">
        <w:rPr>
          <w:rFonts w:ascii="Times New Roman" w:hAnsi="Times New Roman" w:cs="Times New Roman"/>
          <w:sz w:val="24"/>
          <w:szCs w:val="24"/>
        </w:rPr>
        <w:t>pool nimetatud tegevused on vajalikud selleks, et uuendada</w:t>
      </w:r>
      <w:r w:rsidR="435E43FE" w:rsidRPr="00BB6B2F">
        <w:rPr>
          <w:rFonts w:ascii="Times New Roman" w:hAnsi="Times New Roman" w:cs="Times New Roman"/>
          <w:sz w:val="24"/>
          <w:szCs w:val="24"/>
        </w:rPr>
        <w:t xml:space="preserve"> </w:t>
      </w:r>
      <w:r w:rsidRPr="00BB6B2F">
        <w:rPr>
          <w:rFonts w:ascii="Times New Roman" w:hAnsi="Times New Roman" w:cs="Times New Roman"/>
          <w:sz w:val="24"/>
          <w:szCs w:val="24"/>
        </w:rPr>
        <w:t>olemasolevaid kohtkütte</w:t>
      </w:r>
      <w:del w:id="10" w:author="aili.sandre@sise.envir.ee" w:date="2025-02-25T17:23:00Z" w16du:dateUtc="2025-02-25T15:23:00Z">
        <w:r w:rsidRPr="00BB6B2F" w:rsidDel="0052402F">
          <w:rPr>
            <w:rFonts w:ascii="Times New Roman" w:hAnsi="Times New Roman" w:cs="Times New Roman"/>
            <w:sz w:val="24"/>
            <w:szCs w:val="24"/>
          </w:rPr>
          <w:delText xml:space="preserve"> </w:delText>
        </w:r>
      </w:del>
      <w:r w:rsidRPr="00BB6B2F">
        <w:rPr>
          <w:rFonts w:ascii="Times New Roman" w:hAnsi="Times New Roman" w:cs="Times New Roman"/>
          <w:sz w:val="24"/>
          <w:szCs w:val="24"/>
        </w:rPr>
        <w:t>seadmeid</w:t>
      </w:r>
      <w:r w:rsidR="30B14F21" w:rsidRPr="00BB6B2F">
        <w:rPr>
          <w:rFonts w:ascii="Times New Roman" w:hAnsi="Times New Roman" w:cs="Times New Roman"/>
          <w:sz w:val="24"/>
          <w:szCs w:val="24"/>
        </w:rPr>
        <w:t>,</w:t>
      </w:r>
      <w:r w:rsidRPr="00BB6B2F">
        <w:rPr>
          <w:rFonts w:ascii="Times New Roman" w:hAnsi="Times New Roman" w:cs="Times New Roman"/>
          <w:sz w:val="24"/>
          <w:szCs w:val="24"/>
        </w:rPr>
        <w:t xml:space="preserve"> </w:t>
      </w:r>
      <w:r w:rsidR="30B14F21" w:rsidRPr="00BB6B2F">
        <w:rPr>
          <w:rFonts w:ascii="Times New Roman" w:hAnsi="Times New Roman" w:cs="Times New Roman"/>
          <w:sz w:val="24"/>
          <w:szCs w:val="24"/>
        </w:rPr>
        <w:t xml:space="preserve">millega paraneb elamute kütteseadmete kvaliteet, </w:t>
      </w:r>
      <w:r w:rsidRPr="00BB6B2F">
        <w:rPr>
          <w:rFonts w:ascii="Times New Roman" w:hAnsi="Times New Roman" w:cs="Times New Roman"/>
          <w:sz w:val="24"/>
          <w:szCs w:val="24"/>
        </w:rPr>
        <w:t>ja parandada õhu</w:t>
      </w:r>
      <w:ins w:id="11" w:author="aili.sandre@sise.envir.ee" w:date="2025-02-25T17:23:00Z" w16du:dateUtc="2025-02-25T15:23:00Z">
        <w:r w:rsidR="0052402F">
          <w:rPr>
            <w:rFonts w:ascii="Times New Roman" w:hAnsi="Times New Roman" w:cs="Times New Roman"/>
            <w:sz w:val="24"/>
            <w:szCs w:val="24"/>
          </w:rPr>
          <w:t xml:space="preserve"> </w:t>
        </w:r>
      </w:ins>
      <w:r w:rsidRPr="00BB6B2F">
        <w:rPr>
          <w:rFonts w:ascii="Times New Roman" w:hAnsi="Times New Roman" w:cs="Times New Roman"/>
          <w:sz w:val="24"/>
          <w:szCs w:val="24"/>
        </w:rPr>
        <w:t>kvaliteeti</w:t>
      </w:r>
      <w:r w:rsidR="30B14F21" w:rsidRPr="00BB6B2F">
        <w:rPr>
          <w:rFonts w:ascii="Times New Roman" w:hAnsi="Times New Roman" w:cs="Times New Roman"/>
          <w:sz w:val="24"/>
          <w:szCs w:val="24"/>
        </w:rPr>
        <w:t>.</w:t>
      </w:r>
      <w:r w:rsidRPr="00BB6B2F">
        <w:rPr>
          <w:rFonts w:ascii="Times New Roman" w:hAnsi="Times New Roman" w:cs="Times New Roman"/>
          <w:sz w:val="24"/>
          <w:szCs w:val="24"/>
        </w:rPr>
        <w:t xml:space="preserve"> </w:t>
      </w:r>
      <w:r w:rsidR="5188B052" w:rsidRPr="00BB6B2F">
        <w:rPr>
          <w:rFonts w:ascii="Times New Roman" w:hAnsi="Times New Roman" w:cs="Times New Roman"/>
          <w:sz w:val="24"/>
          <w:szCs w:val="24"/>
        </w:rPr>
        <w:t>Tahkel kütusel põhinev kohtkütteseade oli eelmisel sajandil kõige levinum kütteallikas Eestis ning on praegugi paljudes majapidamistes primaarne kütteallikas.</w:t>
      </w:r>
      <w:r w:rsidR="4E64D7DF" w:rsidRPr="00BB6B2F">
        <w:rPr>
          <w:rFonts w:ascii="Times New Roman" w:hAnsi="Times New Roman" w:cs="Times New Roman"/>
          <w:sz w:val="24"/>
          <w:szCs w:val="24"/>
        </w:rPr>
        <w:t xml:space="preserve"> </w:t>
      </w:r>
      <w:r w:rsidR="003F694F" w:rsidRPr="3136FED3">
        <w:rPr>
          <w:rFonts w:ascii="Times New Roman" w:hAnsi="Times New Roman" w:cs="Times New Roman"/>
          <w:sz w:val="24"/>
          <w:szCs w:val="24"/>
        </w:rPr>
        <w:t>Eestis küttesüsteemidele ja kliimaseadmetele rakendatavate energiatõhususe meetmete analüüsi</w:t>
      </w:r>
      <w:r w:rsidR="00FC2AF0" w:rsidRPr="00BB6B2F">
        <w:rPr>
          <w:rStyle w:val="Allmrkuseviide"/>
          <w:rFonts w:ascii="Times New Roman" w:hAnsi="Times New Roman" w:cs="Times New Roman"/>
          <w:sz w:val="24"/>
          <w:szCs w:val="24"/>
        </w:rPr>
        <w:footnoteReference w:id="2"/>
      </w:r>
      <w:r w:rsidR="003F694F" w:rsidRPr="3136FED3">
        <w:rPr>
          <w:rFonts w:ascii="Times New Roman" w:hAnsi="Times New Roman" w:cs="Times New Roman"/>
          <w:sz w:val="24"/>
          <w:szCs w:val="24"/>
        </w:rPr>
        <w:t xml:space="preserve"> andmetel on enne 2010. aastat kasutusele võetud 184 000 üksikelamu hulgas, mille puhul on küttesüsteemi liik ehitisregistris märgitud, peamine kütteallikas ahiküte. Hoonete arvu alusel on </w:t>
      </w:r>
      <w:r w:rsidR="00B53471" w:rsidRPr="00BB6B2F">
        <w:rPr>
          <w:rFonts w:ascii="Times New Roman" w:hAnsi="Times New Roman" w:cs="Times New Roman"/>
          <w:sz w:val="24"/>
          <w:szCs w:val="24"/>
        </w:rPr>
        <w:t>a</w:t>
      </w:r>
      <w:r w:rsidR="109429CB" w:rsidRPr="00BB6B2F">
        <w:rPr>
          <w:rFonts w:ascii="Times New Roman" w:hAnsi="Times New Roman" w:cs="Times New Roman"/>
          <w:sz w:val="24"/>
          <w:szCs w:val="24"/>
        </w:rPr>
        <w:t>hiküte 71%</w:t>
      </w:r>
      <w:r w:rsidR="43928A01" w:rsidRPr="00BB6B2F">
        <w:rPr>
          <w:rFonts w:ascii="Times New Roman" w:hAnsi="Times New Roman" w:cs="Times New Roman"/>
          <w:sz w:val="24"/>
          <w:szCs w:val="24"/>
        </w:rPr>
        <w:t xml:space="preserve"> üksik</w:t>
      </w:r>
      <w:r w:rsidR="109429CB" w:rsidRPr="00BB6B2F">
        <w:rPr>
          <w:rFonts w:ascii="Times New Roman" w:hAnsi="Times New Roman" w:cs="Times New Roman"/>
          <w:sz w:val="24"/>
          <w:szCs w:val="24"/>
        </w:rPr>
        <w:t xml:space="preserve">elamutest. Lokaalne keskküte (katel) on </w:t>
      </w:r>
      <w:r w:rsidR="0052402F">
        <w:rPr>
          <w:rFonts w:ascii="Times New Roman" w:hAnsi="Times New Roman" w:cs="Times New Roman"/>
          <w:sz w:val="24"/>
          <w:szCs w:val="24"/>
        </w:rPr>
        <w:t>u</w:t>
      </w:r>
      <w:r w:rsidR="0052402F" w:rsidRPr="00BB6B2F">
        <w:rPr>
          <w:rFonts w:ascii="Times New Roman" w:hAnsi="Times New Roman" w:cs="Times New Roman"/>
          <w:sz w:val="24"/>
          <w:szCs w:val="24"/>
        </w:rPr>
        <w:t xml:space="preserve"> </w:t>
      </w:r>
      <w:r w:rsidR="109429CB" w:rsidRPr="00BB6B2F">
        <w:rPr>
          <w:rFonts w:ascii="Times New Roman" w:hAnsi="Times New Roman" w:cs="Times New Roman"/>
          <w:sz w:val="24"/>
          <w:szCs w:val="24"/>
        </w:rPr>
        <w:t xml:space="preserve">30 000 elamul, mis arvuliselt moodustab 16% </w:t>
      </w:r>
      <w:r w:rsidR="4E64D7DF" w:rsidRPr="00BB6B2F">
        <w:rPr>
          <w:rFonts w:ascii="Times New Roman" w:hAnsi="Times New Roman" w:cs="Times New Roman"/>
          <w:sz w:val="24"/>
          <w:szCs w:val="24"/>
        </w:rPr>
        <w:t>üksik</w:t>
      </w:r>
      <w:r w:rsidR="109429CB" w:rsidRPr="00BB6B2F">
        <w:rPr>
          <w:rFonts w:ascii="Times New Roman" w:hAnsi="Times New Roman" w:cs="Times New Roman"/>
          <w:sz w:val="24"/>
          <w:szCs w:val="24"/>
        </w:rPr>
        <w:t>elamute kogumahust.</w:t>
      </w:r>
      <w:ins w:id="12" w:author="Andri Alliksoo" w:date="2025-01-22T14:42:00Z" w16du:dateUtc="2025-01-22T12:42:00Z">
        <w:r w:rsidR="0079662A">
          <w:rPr>
            <w:rFonts w:ascii="Times New Roman" w:hAnsi="Times New Roman" w:cs="Times New Roman"/>
            <w:sz w:val="24"/>
            <w:szCs w:val="24"/>
          </w:rPr>
          <w:t xml:space="preserve"> Määruse kehtestamise hetkel oli </w:t>
        </w:r>
        <w:r w:rsidR="00B80CBD">
          <w:rPr>
            <w:rFonts w:ascii="Times New Roman" w:hAnsi="Times New Roman" w:cs="Times New Roman"/>
            <w:sz w:val="24"/>
            <w:szCs w:val="24"/>
          </w:rPr>
          <w:t xml:space="preserve">toetatav </w:t>
        </w:r>
        <w:r w:rsidR="008A31B5">
          <w:rPr>
            <w:rFonts w:ascii="Times New Roman" w:hAnsi="Times New Roman" w:cs="Times New Roman"/>
            <w:sz w:val="24"/>
            <w:szCs w:val="24"/>
          </w:rPr>
          <w:t xml:space="preserve">kütteseade enne 2010. </w:t>
        </w:r>
        <w:r w:rsidR="008A31B5">
          <w:rPr>
            <w:rFonts w:ascii="Times New Roman" w:hAnsi="Times New Roman" w:cs="Times New Roman"/>
            <w:sz w:val="24"/>
            <w:szCs w:val="24"/>
          </w:rPr>
          <w:lastRenderedPageBreak/>
          <w:t xml:space="preserve">aastat </w:t>
        </w:r>
        <w:r w:rsidR="0000635B">
          <w:rPr>
            <w:rFonts w:ascii="Times New Roman" w:hAnsi="Times New Roman" w:cs="Times New Roman"/>
            <w:sz w:val="24"/>
            <w:szCs w:val="24"/>
          </w:rPr>
          <w:t xml:space="preserve">ehitatud elamus. </w:t>
        </w:r>
      </w:ins>
      <w:ins w:id="13" w:author="Andri Alliksoo" w:date="2025-01-22T14:43:00Z" w16du:dateUtc="2025-01-22T12:43:00Z">
        <w:r w:rsidR="0000635B">
          <w:rPr>
            <w:rFonts w:ascii="Times New Roman" w:hAnsi="Times New Roman" w:cs="Times New Roman"/>
            <w:sz w:val="24"/>
            <w:szCs w:val="24"/>
          </w:rPr>
          <w:t xml:space="preserve">Edaspidi see piirang lõpetatakse. </w:t>
        </w:r>
      </w:ins>
      <w:ins w:id="14" w:author="Andri Alliksoo" w:date="2025-01-22T14:42:00Z" w16du:dateUtc="2025-01-22T12:42:00Z">
        <w:r w:rsidR="0000635B" w:rsidRPr="0000635B">
          <w:rPr>
            <w:rFonts w:ascii="Times New Roman" w:hAnsi="Times New Roman" w:cs="Times New Roman"/>
            <w:sz w:val="24"/>
            <w:szCs w:val="24"/>
          </w:rPr>
          <w:t>Muudatuse eesmärk on toetuse laiendamine hilisema ehitamise ajaga elamutele, kuna kütteseadme vanus ning seisukord ei ole elamu ehitamise ajaga seotud. Vanemal elamul võib olla heas korras kütteseade ning uuemal elamul võib olla halvas seisukorras vältimatult uuendamist vajav kütteseade. Toetatavad on elamu küttesüsteemi parendavad tegevused.</w:t>
        </w:r>
      </w:ins>
    </w:p>
    <w:p w14:paraId="0AFD3BB1" w14:textId="77777777" w:rsidR="00CB4752" w:rsidRPr="00BB6B2F" w:rsidRDefault="00CB4752" w:rsidP="004261C2">
      <w:pPr>
        <w:spacing w:after="0" w:line="240" w:lineRule="auto"/>
        <w:rPr>
          <w:rFonts w:ascii="Times New Roman" w:hAnsi="Times New Roman" w:cs="Times New Roman"/>
          <w:sz w:val="24"/>
          <w:szCs w:val="24"/>
        </w:rPr>
      </w:pPr>
    </w:p>
    <w:p w14:paraId="2FE7B48B" w14:textId="69FD8DC3" w:rsidR="00CB4752" w:rsidRPr="00BB6B2F" w:rsidRDefault="00CB4752" w:rsidP="004261C2">
      <w:pPr>
        <w:spacing w:after="0" w:line="240" w:lineRule="auto"/>
        <w:jc w:val="center"/>
        <w:rPr>
          <w:rFonts w:ascii="Times New Roman" w:hAnsi="Times New Roman" w:cs="Times New Roman"/>
          <w:sz w:val="24"/>
          <w:szCs w:val="24"/>
        </w:rPr>
      </w:pPr>
      <w:r w:rsidRPr="00BB6B2F">
        <w:rPr>
          <w:rFonts w:ascii="Times New Roman" w:hAnsi="Times New Roman" w:cs="Times New Roman"/>
          <w:noProof/>
          <w:sz w:val="24"/>
          <w:szCs w:val="24"/>
          <w:lang w:eastAsia="et-EE"/>
        </w:rPr>
        <w:drawing>
          <wp:inline distT="0" distB="0" distL="0" distR="0" wp14:anchorId="3F346561" wp14:editId="4961879D">
            <wp:extent cx="4320000" cy="2592000"/>
            <wp:effectExtent l="0" t="0" r="4445" b="0"/>
            <wp:docPr id="9" name="Chart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6613F2C" w14:textId="2C37A27C" w:rsidR="00CB4752" w:rsidRPr="00BB6B2F" w:rsidRDefault="00FC2AF0" w:rsidP="004261C2">
      <w:pPr>
        <w:pStyle w:val="Pealdis"/>
        <w:spacing w:after="0"/>
        <w:rPr>
          <w:rFonts w:ascii="Times New Roman" w:hAnsi="Times New Roman" w:cs="Times New Roman"/>
          <w:sz w:val="24"/>
          <w:szCs w:val="24"/>
        </w:rPr>
      </w:pPr>
      <w:r w:rsidRPr="00BB6B2F">
        <w:rPr>
          <w:rFonts w:ascii="Times New Roman" w:hAnsi="Times New Roman" w:cs="Times New Roman"/>
          <w:sz w:val="24"/>
          <w:szCs w:val="24"/>
        </w:rPr>
        <w:t>Üksik</w:t>
      </w:r>
      <w:r w:rsidR="00CB4752" w:rsidRPr="00BB6B2F">
        <w:rPr>
          <w:rFonts w:ascii="Times New Roman" w:hAnsi="Times New Roman" w:cs="Times New Roman"/>
          <w:sz w:val="24"/>
          <w:szCs w:val="24"/>
        </w:rPr>
        <w:t>elamute kütteallikate jaotus hoonete arvu alusel.</w:t>
      </w:r>
    </w:p>
    <w:p w14:paraId="277E2F86" w14:textId="77777777" w:rsidR="0052402F" w:rsidRDefault="0052402F" w:rsidP="009D7E3F">
      <w:pPr>
        <w:spacing w:after="0" w:line="240" w:lineRule="auto"/>
        <w:jc w:val="both"/>
        <w:rPr>
          <w:rFonts w:ascii="Times New Roman" w:hAnsi="Times New Roman" w:cs="Times New Roman"/>
          <w:sz w:val="24"/>
          <w:szCs w:val="24"/>
        </w:rPr>
      </w:pPr>
    </w:p>
    <w:p w14:paraId="7BC1416A" w14:textId="13FBBF55" w:rsidR="00CB4752" w:rsidRPr="00BB6B2F" w:rsidRDefault="00CB4752" w:rsidP="004261C2">
      <w:pPr>
        <w:spacing w:after="0" w:line="240" w:lineRule="auto"/>
        <w:jc w:val="both"/>
        <w:rPr>
          <w:rFonts w:ascii="Times New Roman" w:hAnsi="Times New Roman" w:cs="Times New Roman"/>
          <w:sz w:val="24"/>
          <w:szCs w:val="24"/>
        </w:rPr>
      </w:pPr>
      <w:r w:rsidRPr="00BB6B2F">
        <w:rPr>
          <w:rFonts w:ascii="Times New Roman" w:hAnsi="Times New Roman" w:cs="Times New Roman"/>
          <w:sz w:val="24"/>
          <w:szCs w:val="24"/>
        </w:rPr>
        <w:t xml:space="preserve">Kuigi ahiküte on </w:t>
      </w:r>
      <w:r w:rsidR="00FE739F" w:rsidRPr="00BB6B2F">
        <w:rPr>
          <w:rFonts w:ascii="Times New Roman" w:hAnsi="Times New Roman" w:cs="Times New Roman"/>
          <w:sz w:val="24"/>
          <w:szCs w:val="24"/>
        </w:rPr>
        <w:t>e</w:t>
      </w:r>
      <w:r w:rsidRPr="00BB6B2F">
        <w:rPr>
          <w:rFonts w:ascii="Times New Roman" w:hAnsi="Times New Roman" w:cs="Times New Roman"/>
          <w:sz w:val="24"/>
          <w:szCs w:val="24"/>
        </w:rPr>
        <w:t>hitisregistri</w:t>
      </w:r>
      <w:r w:rsidR="00227005" w:rsidRPr="00BB6B2F">
        <w:rPr>
          <w:rFonts w:ascii="Times New Roman" w:hAnsi="Times New Roman" w:cs="Times New Roman"/>
          <w:sz w:val="24"/>
          <w:szCs w:val="24"/>
        </w:rPr>
        <w:t>s märgitud kui üksik</w:t>
      </w:r>
      <w:r w:rsidRPr="00BB6B2F">
        <w:rPr>
          <w:rFonts w:ascii="Times New Roman" w:hAnsi="Times New Roman" w:cs="Times New Roman"/>
          <w:sz w:val="24"/>
          <w:szCs w:val="24"/>
        </w:rPr>
        <w:t>elamute peamine kütteallikas, on ahikütte osakaal ajas vähenenud. P</w:t>
      </w:r>
      <w:r w:rsidR="007879AD" w:rsidRPr="00BB6B2F">
        <w:rPr>
          <w:rFonts w:ascii="Times New Roman" w:hAnsi="Times New Roman" w:cs="Times New Roman"/>
          <w:sz w:val="24"/>
          <w:szCs w:val="24"/>
        </w:rPr>
        <w:t>ärast</w:t>
      </w:r>
      <w:r w:rsidRPr="00BB6B2F">
        <w:rPr>
          <w:rFonts w:ascii="Times New Roman" w:hAnsi="Times New Roman" w:cs="Times New Roman"/>
          <w:sz w:val="24"/>
          <w:szCs w:val="24"/>
        </w:rPr>
        <w:t xml:space="preserve"> 2000. aastat on ahiküttest enam paigaldatud </w:t>
      </w:r>
      <w:r w:rsidR="00227005" w:rsidRPr="00BB6B2F">
        <w:rPr>
          <w:rFonts w:ascii="Times New Roman" w:hAnsi="Times New Roman" w:cs="Times New Roman"/>
          <w:sz w:val="24"/>
          <w:szCs w:val="24"/>
        </w:rPr>
        <w:t>katlaid</w:t>
      </w:r>
      <w:r w:rsidRPr="00BB6B2F">
        <w:rPr>
          <w:rFonts w:ascii="Times New Roman" w:hAnsi="Times New Roman" w:cs="Times New Roman"/>
          <w:sz w:val="24"/>
          <w:szCs w:val="24"/>
        </w:rPr>
        <w:t xml:space="preserve"> ja soojuspumpa</w:t>
      </w:r>
      <w:r w:rsidR="00227005" w:rsidRPr="00BB6B2F">
        <w:rPr>
          <w:rFonts w:ascii="Times New Roman" w:hAnsi="Times New Roman" w:cs="Times New Roman"/>
          <w:sz w:val="24"/>
          <w:szCs w:val="24"/>
        </w:rPr>
        <w:t>sid</w:t>
      </w:r>
      <w:r w:rsidRPr="00BB6B2F">
        <w:rPr>
          <w:rFonts w:ascii="Times New Roman" w:hAnsi="Times New Roman" w:cs="Times New Roman"/>
          <w:sz w:val="24"/>
          <w:szCs w:val="24"/>
        </w:rPr>
        <w:t>. Ehitisregistris ei kajastata ka kõiki hoonetes tehtud ümberehitustö</w:t>
      </w:r>
      <w:r w:rsidR="00FE739F" w:rsidRPr="00BB6B2F">
        <w:rPr>
          <w:rFonts w:ascii="Times New Roman" w:hAnsi="Times New Roman" w:cs="Times New Roman"/>
          <w:sz w:val="24"/>
          <w:szCs w:val="24"/>
        </w:rPr>
        <w:t>i</w:t>
      </w:r>
      <w:r w:rsidRPr="00BB6B2F">
        <w:rPr>
          <w:rFonts w:ascii="Times New Roman" w:hAnsi="Times New Roman" w:cs="Times New Roman"/>
          <w:sz w:val="24"/>
          <w:szCs w:val="24"/>
        </w:rPr>
        <w:t xml:space="preserve">d. Võib eeldada, et paljudes algselt ahiküttega </w:t>
      </w:r>
      <w:r w:rsidR="00227005" w:rsidRPr="00BB6B2F">
        <w:rPr>
          <w:rFonts w:ascii="Times New Roman" w:hAnsi="Times New Roman" w:cs="Times New Roman"/>
          <w:sz w:val="24"/>
          <w:szCs w:val="24"/>
        </w:rPr>
        <w:t>üksik</w:t>
      </w:r>
      <w:r w:rsidRPr="00BB6B2F">
        <w:rPr>
          <w:rFonts w:ascii="Times New Roman" w:hAnsi="Times New Roman" w:cs="Times New Roman"/>
          <w:sz w:val="24"/>
          <w:szCs w:val="24"/>
        </w:rPr>
        <w:t>elamutes on kas ahiküte asendatud või on ahiküttele lisaks paigaldatud soojuspump või katel.</w:t>
      </w:r>
    </w:p>
    <w:p w14:paraId="09A184F7" w14:textId="54CBC2A2" w:rsidR="0033358C" w:rsidRPr="00BB6B2F" w:rsidRDefault="00FC1AAB" w:rsidP="004261C2">
      <w:pPr>
        <w:spacing w:after="0" w:line="240" w:lineRule="auto"/>
        <w:jc w:val="both"/>
        <w:rPr>
          <w:rFonts w:ascii="Times New Roman" w:hAnsi="Times New Roman" w:cs="Times New Roman"/>
          <w:sz w:val="24"/>
          <w:szCs w:val="24"/>
        </w:rPr>
      </w:pPr>
      <w:r w:rsidRPr="00BB6B2F">
        <w:rPr>
          <w:rFonts w:ascii="Times New Roman" w:hAnsi="Times New Roman" w:cs="Times New Roman"/>
          <w:sz w:val="24"/>
          <w:szCs w:val="24"/>
        </w:rPr>
        <w:t>Võrreldes teiste tänapäevaste küttesüsteemidega on selliseid küttesüsteeme odav ehitada ning ülal pidada. Sellele vaatamata on kohtkütte piirkondades ahjude kütmisel väga suur mõju selle piirkonna inimeste tervisele ning õhu</w:t>
      </w:r>
      <w:r w:rsidR="0052402F">
        <w:rPr>
          <w:rFonts w:ascii="Times New Roman" w:hAnsi="Times New Roman" w:cs="Times New Roman"/>
          <w:sz w:val="24"/>
          <w:szCs w:val="24"/>
        </w:rPr>
        <w:t xml:space="preserve"> </w:t>
      </w:r>
      <w:r w:rsidRPr="00BB6B2F">
        <w:rPr>
          <w:rFonts w:ascii="Times New Roman" w:hAnsi="Times New Roman" w:cs="Times New Roman"/>
          <w:sz w:val="24"/>
          <w:szCs w:val="24"/>
        </w:rPr>
        <w:t>kvaliteedile. Peamised kohtküttest pärinevad saasteained</w:t>
      </w:r>
      <w:r w:rsidR="000850BA" w:rsidRPr="00BB6B2F">
        <w:rPr>
          <w:rFonts w:ascii="Times New Roman" w:hAnsi="Times New Roman" w:cs="Times New Roman"/>
          <w:sz w:val="24"/>
          <w:szCs w:val="24"/>
        </w:rPr>
        <w:t>,</w:t>
      </w:r>
      <w:r w:rsidRPr="00BB6B2F">
        <w:rPr>
          <w:rFonts w:ascii="Times New Roman" w:hAnsi="Times New Roman" w:cs="Times New Roman"/>
          <w:sz w:val="24"/>
          <w:szCs w:val="24"/>
        </w:rPr>
        <w:t xml:space="preserve"> mille tasemed kütteperioodil märgatavalt tõusevad</w:t>
      </w:r>
      <w:r w:rsidR="000850BA" w:rsidRPr="00BB6B2F">
        <w:rPr>
          <w:rFonts w:ascii="Times New Roman" w:hAnsi="Times New Roman" w:cs="Times New Roman"/>
          <w:sz w:val="24"/>
          <w:szCs w:val="24"/>
        </w:rPr>
        <w:t>,</w:t>
      </w:r>
      <w:r w:rsidRPr="00BB6B2F">
        <w:rPr>
          <w:rFonts w:ascii="Times New Roman" w:hAnsi="Times New Roman" w:cs="Times New Roman"/>
          <w:sz w:val="24"/>
          <w:szCs w:val="24"/>
        </w:rPr>
        <w:t xml:space="preserve"> on peenosakesed ja benso(a)püreen (BaP).</w:t>
      </w:r>
    </w:p>
    <w:p w14:paraId="574746ED" w14:textId="1252B2C9" w:rsidR="00FC1AAB" w:rsidRPr="00BB6B2F" w:rsidRDefault="00FC1AAB" w:rsidP="004261C2">
      <w:pPr>
        <w:spacing w:after="0" w:line="240" w:lineRule="auto"/>
        <w:jc w:val="both"/>
        <w:rPr>
          <w:rFonts w:ascii="Times New Roman" w:hAnsi="Times New Roman" w:cs="Times New Roman"/>
          <w:sz w:val="24"/>
          <w:szCs w:val="24"/>
        </w:rPr>
      </w:pPr>
      <w:r w:rsidRPr="00BB6B2F">
        <w:rPr>
          <w:rFonts w:ascii="Times New Roman" w:hAnsi="Times New Roman" w:cs="Times New Roman"/>
          <w:sz w:val="24"/>
          <w:szCs w:val="24"/>
        </w:rPr>
        <w:t>Arvestades Eesti pikka kütteperioodi, mis kestab keskmiselt 6-7 kuud, on selliste saasteainete mõju inimeste tervisele märkimisväärne. Kõige enim mõjutatud on tihedalt asustatud piirkondade elanikud, kus elamute kütteallikaks on fossiil- või puitkütusel põhinev kohtkütteseade.</w:t>
      </w:r>
    </w:p>
    <w:p w14:paraId="6478D800" w14:textId="38BCBA18" w:rsidR="00FC1AAB" w:rsidRPr="00BB6B2F" w:rsidRDefault="00FC1AAB" w:rsidP="004261C2">
      <w:pPr>
        <w:spacing w:after="0" w:line="240" w:lineRule="auto"/>
        <w:jc w:val="both"/>
        <w:rPr>
          <w:rFonts w:ascii="Times New Roman" w:hAnsi="Times New Roman" w:cs="Times New Roman"/>
          <w:sz w:val="24"/>
          <w:szCs w:val="24"/>
        </w:rPr>
      </w:pPr>
      <w:r w:rsidRPr="00BB6B2F">
        <w:rPr>
          <w:rFonts w:ascii="Times New Roman" w:hAnsi="Times New Roman" w:cs="Times New Roman"/>
          <w:sz w:val="24"/>
          <w:szCs w:val="24"/>
        </w:rPr>
        <w:t>Väga suur roll õhu</w:t>
      </w:r>
      <w:r w:rsidR="0052402F">
        <w:rPr>
          <w:rFonts w:ascii="Times New Roman" w:hAnsi="Times New Roman" w:cs="Times New Roman"/>
          <w:sz w:val="24"/>
          <w:szCs w:val="24"/>
        </w:rPr>
        <w:t xml:space="preserve"> </w:t>
      </w:r>
      <w:r w:rsidRPr="00BB6B2F">
        <w:rPr>
          <w:rFonts w:ascii="Times New Roman" w:hAnsi="Times New Roman" w:cs="Times New Roman"/>
          <w:sz w:val="24"/>
          <w:szCs w:val="24"/>
        </w:rPr>
        <w:t>kvaliteedi paranemisel probleemsetes piirkondades oleks kaugküttele üleminek. Katlamajadel on põlemisprotsess paremini optimeeritud kui lokaalsetes kohtkütteseadmetes ning saasteained rohkem hajutatud. Paraku ei ole võimalik kõikidel elamutel kaugküttega liituda</w:t>
      </w:r>
      <w:r w:rsidR="00FE27EF" w:rsidRPr="00BB6B2F">
        <w:rPr>
          <w:rFonts w:ascii="Times New Roman" w:hAnsi="Times New Roman" w:cs="Times New Roman"/>
          <w:sz w:val="24"/>
          <w:szCs w:val="24"/>
        </w:rPr>
        <w:t>, kuna</w:t>
      </w:r>
      <w:r w:rsidR="005F78B2" w:rsidRPr="00BB6B2F">
        <w:rPr>
          <w:rFonts w:ascii="Times New Roman" w:hAnsi="Times New Roman" w:cs="Times New Roman"/>
          <w:sz w:val="24"/>
          <w:szCs w:val="24"/>
        </w:rPr>
        <w:t xml:space="preserve"> </w:t>
      </w:r>
      <w:r w:rsidR="00FE27EF" w:rsidRPr="00BB6B2F">
        <w:rPr>
          <w:rFonts w:ascii="Times New Roman" w:hAnsi="Times New Roman" w:cs="Times New Roman"/>
          <w:sz w:val="24"/>
          <w:szCs w:val="24"/>
        </w:rPr>
        <w:t>piirkonnas</w:t>
      </w:r>
      <w:r w:rsidR="006F6BA1" w:rsidRPr="00BB6B2F">
        <w:rPr>
          <w:rFonts w:ascii="Times New Roman" w:hAnsi="Times New Roman" w:cs="Times New Roman"/>
          <w:sz w:val="24"/>
          <w:szCs w:val="24"/>
        </w:rPr>
        <w:t xml:space="preserve"> võib</w:t>
      </w:r>
      <w:r w:rsidR="00FE27EF" w:rsidRPr="00BB6B2F">
        <w:rPr>
          <w:rFonts w:ascii="Times New Roman" w:hAnsi="Times New Roman" w:cs="Times New Roman"/>
          <w:sz w:val="24"/>
          <w:szCs w:val="24"/>
        </w:rPr>
        <w:t xml:space="preserve"> puudu</w:t>
      </w:r>
      <w:r w:rsidR="006F6BA1" w:rsidRPr="00BB6B2F">
        <w:rPr>
          <w:rFonts w:ascii="Times New Roman" w:hAnsi="Times New Roman" w:cs="Times New Roman"/>
          <w:sz w:val="24"/>
          <w:szCs w:val="24"/>
        </w:rPr>
        <w:t>da</w:t>
      </w:r>
      <w:r w:rsidR="00FE27EF" w:rsidRPr="00BB6B2F">
        <w:rPr>
          <w:rFonts w:ascii="Times New Roman" w:hAnsi="Times New Roman" w:cs="Times New Roman"/>
          <w:sz w:val="24"/>
          <w:szCs w:val="24"/>
        </w:rPr>
        <w:t xml:space="preserve"> vastav</w:t>
      </w:r>
      <w:r w:rsidR="006F6BA1" w:rsidRPr="00BB6B2F">
        <w:rPr>
          <w:rFonts w:ascii="Times New Roman" w:hAnsi="Times New Roman" w:cs="Times New Roman"/>
          <w:sz w:val="24"/>
          <w:szCs w:val="24"/>
        </w:rPr>
        <w:t xml:space="preserve"> võrk või on piiratud selle võimalused kõiki soojaga varustada</w:t>
      </w:r>
      <w:r w:rsidRPr="00BB6B2F">
        <w:rPr>
          <w:rFonts w:ascii="Times New Roman" w:hAnsi="Times New Roman" w:cs="Times New Roman"/>
          <w:sz w:val="24"/>
          <w:szCs w:val="24"/>
        </w:rPr>
        <w:t xml:space="preserve">. </w:t>
      </w:r>
      <w:r w:rsidR="005C406A" w:rsidRPr="00BB6B2F">
        <w:rPr>
          <w:rFonts w:ascii="Times New Roman" w:hAnsi="Times New Roman" w:cs="Times New Roman"/>
          <w:sz w:val="24"/>
          <w:szCs w:val="24"/>
        </w:rPr>
        <w:t>Selleks, et a</w:t>
      </w:r>
      <w:r w:rsidRPr="00BB6B2F">
        <w:rPr>
          <w:rFonts w:ascii="Times New Roman" w:hAnsi="Times New Roman" w:cs="Times New Roman"/>
          <w:sz w:val="24"/>
          <w:szCs w:val="24"/>
        </w:rPr>
        <w:t>hiküttega majades vähendada saasteainete kontsentratsiooni õhus</w:t>
      </w:r>
      <w:r w:rsidR="005C406A" w:rsidRPr="00BB6B2F">
        <w:rPr>
          <w:rFonts w:ascii="Times New Roman" w:hAnsi="Times New Roman" w:cs="Times New Roman"/>
          <w:sz w:val="24"/>
          <w:szCs w:val="24"/>
        </w:rPr>
        <w:t>, on võimalik</w:t>
      </w:r>
      <w:r w:rsidRPr="00BB6B2F">
        <w:rPr>
          <w:rFonts w:ascii="Times New Roman" w:hAnsi="Times New Roman" w:cs="Times New Roman"/>
          <w:sz w:val="24"/>
          <w:szCs w:val="24"/>
        </w:rPr>
        <w:t xml:space="preserve"> vaheta</w:t>
      </w:r>
      <w:r w:rsidR="005C406A" w:rsidRPr="00BB6B2F">
        <w:rPr>
          <w:rFonts w:ascii="Times New Roman" w:hAnsi="Times New Roman" w:cs="Times New Roman"/>
          <w:sz w:val="24"/>
          <w:szCs w:val="24"/>
        </w:rPr>
        <w:t>da</w:t>
      </w:r>
      <w:r w:rsidRPr="00BB6B2F">
        <w:rPr>
          <w:rFonts w:ascii="Times New Roman" w:hAnsi="Times New Roman" w:cs="Times New Roman"/>
          <w:sz w:val="24"/>
          <w:szCs w:val="24"/>
        </w:rPr>
        <w:t xml:space="preserve"> tahkel kütusel küttesead</w:t>
      </w:r>
      <w:r w:rsidR="005C406A" w:rsidRPr="00BB6B2F">
        <w:rPr>
          <w:rFonts w:ascii="Times New Roman" w:hAnsi="Times New Roman" w:cs="Times New Roman"/>
          <w:sz w:val="24"/>
          <w:szCs w:val="24"/>
        </w:rPr>
        <w:t>e</w:t>
      </w:r>
      <w:r w:rsidRPr="00BB6B2F">
        <w:rPr>
          <w:rFonts w:ascii="Times New Roman" w:hAnsi="Times New Roman" w:cs="Times New Roman"/>
          <w:sz w:val="24"/>
          <w:szCs w:val="24"/>
        </w:rPr>
        <w:t xml:space="preserve"> uuema efektiivsema kütteseadme vastu.</w:t>
      </w:r>
    </w:p>
    <w:p w14:paraId="0B03530B" w14:textId="7E959189" w:rsidR="00FC1AAB" w:rsidRPr="00BB6B2F" w:rsidRDefault="00FC1AAB" w:rsidP="004261C2">
      <w:pPr>
        <w:spacing w:after="0" w:line="240" w:lineRule="auto"/>
        <w:jc w:val="both"/>
        <w:rPr>
          <w:rFonts w:ascii="Times New Roman" w:hAnsi="Times New Roman" w:cs="Times New Roman"/>
          <w:sz w:val="24"/>
          <w:szCs w:val="24"/>
        </w:rPr>
      </w:pPr>
      <w:r w:rsidRPr="00BB6B2F">
        <w:rPr>
          <w:rFonts w:ascii="Times New Roman" w:hAnsi="Times New Roman" w:cs="Times New Roman"/>
          <w:sz w:val="24"/>
          <w:szCs w:val="24"/>
        </w:rPr>
        <w:t xml:space="preserve">Toetatav tegevus aitab saavutada ka </w:t>
      </w:r>
      <w:r w:rsidR="00FE739F" w:rsidRPr="00BB6B2F">
        <w:rPr>
          <w:rFonts w:ascii="Times New Roman" w:hAnsi="Times New Roman" w:cs="Times New Roman"/>
          <w:sz w:val="24"/>
          <w:szCs w:val="24"/>
        </w:rPr>
        <w:t>„</w:t>
      </w:r>
      <w:r w:rsidRPr="00BB6B2F">
        <w:rPr>
          <w:rFonts w:ascii="Times New Roman" w:hAnsi="Times New Roman" w:cs="Times New Roman"/>
          <w:sz w:val="24"/>
          <w:szCs w:val="24"/>
        </w:rPr>
        <w:t>Eesti 2035</w:t>
      </w:r>
      <w:r w:rsidR="00FE739F" w:rsidRPr="00BB6B2F">
        <w:rPr>
          <w:rFonts w:ascii="Times New Roman" w:hAnsi="Times New Roman" w:cs="Times New Roman"/>
          <w:sz w:val="24"/>
          <w:szCs w:val="24"/>
        </w:rPr>
        <w:t>“</w:t>
      </w:r>
      <w:r w:rsidRPr="00BB6B2F">
        <w:rPr>
          <w:rFonts w:ascii="Times New Roman" w:hAnsi="Times New Roman" w:cs="Times New Roman"/>
          <w:sz w:val="24"/>
          <w:szCs w:val="24"/>
        </w:rPr>
        <w:t xml:space="preserve"> tegevuskava majandus</w:t>
      </w:r>
      <w:r w:rsidR="00DF63EF" w:rsidRPr="00BB6B2F">
        <w:rPr>
          <w:rFonts w:ascii="Times New Roman" w:hAnsi="Times New Roman" w:cs="Times New Roman"/>
          <w:sz w:val="24"/>
          <w:szCs w:val="24"/>
        </w:rPr>
        <w:t>-</w:t>
      </w:r>
      <w:r w:rsidRPr="00BB6B2F">
        <w:rPr>
          <w:rFonts w:ascii="Times New Roman" w:hAnsi="Times New Roman" w:cs="Times New Roman"/>
          <w:sz w:val="24"/>
          <w:szCs w:val="24"/>
        </w:rPr>
        <w:t xml:space="preserve"> ja kliimavaldkonna eesmärki ja mõõdikut „taastuvenergia osakaalu tõstmine energia summaarses lõpptarbimises“. Toetatav tegevus panustab muu</w:t>
      </w:r>
      <w:r w:rsidR="0052402F">
        <w:rPr>
          <w:rFonts w:ascii="Times New Roman" w:hAnsi="Times New Roman" w:cs="Times New Roman"/>
          <w:sz w:val="24"/>
          <w:szCs w:val="24"/>
        </w:rPr>
        <w:t xml:space="preserve"> </w:t>
      </w:r>
      <w:r w:rsidRPr="00BB6B2F">
        <w:rPr>
          <w:rFonts w:ascii="Times New Roman" w:hAnsi="Times New Roman" w:cs="Times New Roman"/>
          <w:sz w:val="24"/>
          <w:szCs w:val="24"/>
        </w:rPr>
        <w:t>hulgas ka rahva kestlikkuse, tervise ja sotsiaalkaitse valdkonna eesmärki</w:t>
      </w:r>
      <w:r w:rsidR="00DF63EF" w:rsidRPr="00BB6B2F">
        <w:rPr>
          <w:rFonts w:ascii="Times New Roman" w:hAnsi="Times New Roman" w:cs="Times New Roman"/>
          <w:sz w:val="24"/>
          <w:szCs w:val="24"/>
        </w:rPr>
        <w:t>,</w:t>
      </w:r>
      <w:r w:rsidRPr="00BB6B2F">
        <w:rPr>
          <w:rFonts w:ascii="Times New Roman" w:hAnsi="Times New Roman" w:cs="Times New Roman"/>
          <w:sz w:val="24"/>
          <w:szCs w:val="24"/>
        </w:rPr>
        <w:t xml:space="preserve"> kujundades elukeskkonda ning inimeste hoiakuid ja käitumist tervist ja keskkonda hoidvaks ning vähendades riskikäitumist.</w:t>
      </w:r>
    </w:p>
    <w:p w14:paraId="199574B6" w14:textId="448F82FC" w:rsidR="00C97F02" w:rsidRPr="00BB6B2F" w:rsidRDefault="00C97F02" w:rsidP="004261C2">
      <w:pPr>
        <w:spacing w:after="0" w:line="240" w:lineRule="auto"/>
        <w:jc w:val="both"/>
        <w:rPr>
          <w:rFonts w:ascii="Times New Roman" w:eastAsia="Calibri" w:hAnsi="Times New Roman" w:cs="Times New Roman"/>
          <w:sz w:val="24"/>
          <w:szCs w:val="24"/>
          <w:lang w:eastAsia="ar-SA"/>
        </w:rPr>
      </w:pPr>
      <w:r w:rsidRPr="00BB6B2F">
        <w:rPr>
          <w:rFonts w:ascii="Times New Roman" w:hAnsi="Times New Roman" w:cs="Times New Roman"/>
          <w:sz w:val="24"/>
          <w:szCs w:val="24"/>
        </w:rPr>
        <w:t>Meetme tegevuse „</w:t>
      </w:r>
      <w:r w:rsidRPr="00BB6B2F">
        <w:rPr>
          <w:rFonts w:ascii="Times New Roman" w:eastAsia="Calibri" w:hAnsi="Times New Roman" w:cs="Times New Roman"/>
          <w:sz w:val="24"/>
          <w:szCs w:val="24"/>
          <w:lang w:eastAsia="ar-SA"/>
        </w:rPr>
        <w:t xml:space="preserve">Elamute liitumine kaugküttevõrkudega või tahkel kütusel põhineva kütteseadme uuendamine“ </w:t>
      </w:r>
      <w:r w:rsidR="0072379F" w:rsidRPr="00BB6B2F">
        <w:rPr>
          <w:rFonts w:ascii="Times New Roman" w:eastAsia="Calibri" w:hAnsi="Times New Roman" w:cs="Times New Roman"/>
          <w:sz w:val="24"/>
          <w:szCs w:val="24"/>
          <w:lang w:eastAsia="ar-SA"/>
        </w:rPr>
        <w:t>tulemus</w:t>
      </w:r>
      <w:r w:rsidRPr="00BB6B2F">
        <w:rPr>
          <w:rFonts w:ascii="Times New Roman" w:eastAsia="Calibri" w:hAnsi="Times New Roman" w:cs="Times New Roman"/>
          <w:sz w:val="24"/>
          <w:szCs w:val="24"/>
          <w:lang w:eastAsia="ar-SA"/>
        </w:rPr>
        <w:t xml:space="preserve">näitaja on </w:t>
      </w:r>
      <w:del w:id="15" w:author="Andri Alliksoo" w:date="2025-01-17T13:20:00Z" w16du:dateUtc="2025-01-17T11:20:00Z">
        <w:r w:rsidRPr="00BB6B2F" w:rsidDel="009E722B">
          <w:rPr>
            <w:rFonts w:ascii="Times New Roman" w:eastAsia="Calibri" w:hAnsi="Times New Roman" w:cs="Times New Roman"/>
            <w:sz w:val="24"/>
            <w:szCs w:val="24"/>
            <w:lang w:eastAsia="ar-SA"/>
          </w:rPr>
          <w:delText>18</w:delText>
        </w:r>
      </w:del>
      <w:ins w:id="16" w:author="Andri Alliksoo" w:date="2025-01-17T13:20:00Z" w16du:dateUtc="2025-01-17T11:20:00Z">
        <w:r w:rsidR="009E722B">
          <w:rPr>
            <w:rFonts w:ascii="Times New Roman" w:eastAsia="Calibri" w:hAnsi="Times New Roman" w:cs="Times New Roman"/>
            <w:sz w:val="24"/>
            <w:szCs w:val="24"/>
            <w:lang w:eastAsia="ar-SA"/>
          </w:rPr>
          <w:t>23</w:t>
        </w:r>
      </w:ins>
      <w:r w:rsidRPr="00BB6B2F">
        <w:rPr>
          <w:rFonts w:ascii="Times New Roman" w:eastAsia="Calibri" w:hAnsi="Times New Roman" w:cs="Times New Roman"/>
          <w:sz w:val="24"/>
          <w:szCs w:val="24"/>
          <w:lang w:eastAsia="ar-SA"/>
        </w:rPr>
        <w:t xml:space="preserve">50 elamut. </w:t>
      </w:r>
      <w:r w:rsidR="000D3CC6" w:rsidRPr="00BB6B2F">
        <w:rPr>
          <w:rFonts w:ascii="Times New Roman" w:eastAsia="Calibri" w:hAnsi="Times New Roman" w:cs="Times New Roman"/>
          <w:sz w:val="24"/>
          <w:szCs w:val="24"/>
          <w:lang w:eastAsia="ar-SA"/>
        </w:rPr>
        <w:t>Elamute</w:t>
      </w:r>
      <w:r w:rsidR="0052402F">
        <w:rPr>
          <w:rFonts w:ascii="Times New Roman" w:eastAsia="Calibri" w:hAnsi="Times New Roman" w:cs="Times New Roman"/>
          <w:sz w:val="24"/>
          <w:szCs w:val="24"/>
          <w:lang w:eastAsia="ar-SA"/>
        </w:rPr>
        <w:t>na</w:t>
      </w:r>
      <w:r w:rsidR="000D3CC6" w:rsidRPr="00BB6B2F">
        <w:rPr>
          <w:rFonts w:ascii="Times New Roman" w:eastAsia="Calibri" w:hAnsi="Times New Roman" w:cs="Times New Roman"/>
          <w:sz w:val="24"/>
          <w:szCs w:val="24"/>
          <w:lang w:eastAsia="ar-SA"/>
        </w:rPr>
        <w:t xml:space="preserve"> on mõeldud</w:t>
      </w:r>
      <w:r w:rsidR="00EF6C69" w:rsidRPr="00BB6B2F">
        <w:rPr>
          <w:rFonts w:ascii="Times New Roman" w:eastAsia="Calibri" w:hAnsi="Times New Roman" w:cs="Times New Roman"/>
          <w:sz w:val="24"/>
          <w:szCs w:val="24"/>
          <w:lang w:eastAsia="ar-SA"/>
        </w:rPr>
        <w:t xml:space="preserve"> </w:t>
      </w:r>
      <w:r w:rsidR="0072379F" w:rsidRPr="00BB6B2F">
        <w:rPr>
          <w:rFonts w:ascii="Times New Roman" w:eastAsia="Calibri" w:hAnsi="Times New Roman" w:cs="Times New Roman"/>
          <w:sz w:val="24"/>
          <w:szCs w:val="24"/>
          <w:lang w:eastAsia="ar-SA"/>
        </w:rPr>
        <w:t xml:space="preserve">elamut ehk </w:t>
      </w:r>
      <w:r w:rsidR="000D3CC6" w:rsidRPr="00BB6B2F">
        <w:rPr>
          <w:rFonts w:ascii="Times New Roman" w:hAnsi="Times New Roman" w:cs="Times New Roman"/>
          <w:sz w:val="24"/>
          <w:szCs w:val="24"/>
        </w:rPr>
        <w:t>üksikelamu</w:t>
      </w:r>
      <w:r w:rsidR="00DF63EF" w:rsidRPr="00BB6B2F">
        <w:rPr>
          <w:rFonts w:ascii="Times New Roman" w:hAnsi="Times New Roman" w:cs="Times New Roman"/>
          <w:sz w:val="24"/>
          <w:szCs w:val="24"/>
        </w:rPr>
        <w:t>t</w:t>
      </w:r>
      <w:r w:rsidR="000D3CC6" w:rsidRPr="00BB6B2F">
        <w:rPr>
          <w:rFonts w:ascii="Times New Roman" w:hAnsi="Times New Roman" w:cs="Times New Roman"/>
          <w:sz w:val="24"/>
          <w:szCs w:val="24"/>
        </w:rPr>
        <w:t>, ridaelamu</w:t>
      </w:r>
      <w:r w:rsidR="00DF63EF" w:rsidRPr="00BB6B2F">
        <w:rPr>
          <w:rFonts w:ascii="Times New Roman" w:hAnsi="Times New Roman" w:cs="Times New Roman"/>
          <w:sz w:val="24"/>
          <w:szCs w:val="24"/>
        </w:rPr>
        <w:t>t</w:t>
      </w:r>
      <w:r w:rsidR="000D3CC6" w:rsidRPr="00BB6B2F">
        <w:rPr>
          <w:rFonts w:ascii="Times New Roman" w:hAnsi="Times New Roman" w:cs="Times New Roman"/>
          <w:sz w:val="24"/>
          <w:szCs w:val="24"/>
        </w:rPr>
        <w:t xml:space="preserve"> või kaksikelamu sektsioon</w:t>
      </w:r>
      <w:r w:rsidR="00DF63EF" w:rsidRPr="00BB6B2F">
        <w:rPr>
          <w:rFonts w:ascii="Times New Roman" w:hAnsi="Times New Roman" w:cs="Times New Roman"/>
          <w:sz w:val="24"/>
          <w:szCs w:val="24"/>
        </w:rPr>
        <w:t>i</w:t>
      </w:r>
      <w:r w:rsidR="000D3CC6" w:rsidRPr="00BB6B2F">
        <w:rPr>
          <w:rFonts w:ascii="Times New Roman" w:hAnsi="Times New Roman" w:cs="Times New Roman"/>
          <w:sz w:val="24"/>
          <w:szCs w:val="24"/>
        </w:rPr>
        <w:t>, kahe korteriga elamu</w:t>
      </w:r>
      <w:r w:rsidR="00DF63EF" w:rsidRPr="00BB6B2F">
        <w:rPr>
          <w:rFonts w:ascii="Times New Roman" w:hAnsi="Times New Roman" w:cs="Times New Roman"/>
          <w:sz w:val="24"/>
          <w:szCs w:val="24"/>
        </w:rPr>
        <w:t>t</w:t>
      </w:r>
      <w:r w:rsidR="000D3CC6" w:rsidRPr="00BB6B2F">
        <w:rPr>
          <w:rFonts w:ascii="Times New Roman" w:hAnsi="Times New Roman" w:cs="Times New Roman"/>
          <w:sz w:val="24"/>
          <w:szCs w:val="24"/>
        </w:rPr>
        <w:t xml:space="preserve"> või ridaelamu</w:t>
      </w:r>
      <w:r w:rsidR="00DF63EF" w:rsidRPr="00BB6B2F">
        <w:rPr>
          <w:rFonts w:ascii="Times New Roman" w:hAnsi="Times New Roman" w:cs="Times New Roman"/>
          <w:sz w:val="24"/>
          <w:szCs w:val="24"/>
        </w:rPr>
        <w:t>t</w:t>
      </w:r>
      <w:del w:id="17" w:author="Andri Alliksoo" w:date="2025-01-13T11:42:00Z" w16du:dateUtc="2025-01-13T09:42:00Z">
        <w:r w:rsidR="000D3CC6" w:rsidRPr="00BB6B2F" w:rsidDel="00B3585A">
          <w:rPr>
            <w:rFonts w:ascii="Times New Roman" w:hAnsi="Times New Roman" w:cs="Times New Roman"/>
            <w:sz w:val="24"/>
            <w:szCs w:val="24"/>
          </w:rPr>
          <w:delText>, mis peab kasutusele võetud olema enne 2010. aasta 1. jaanuarit</w:delText>
        </w:r>
      </w:del>
      <w:r w:rsidR="000D3CC6" w:rsidRPr="00BB6B2F">
        <w:rPr>
          <w:rFonts w:ascii="Times New Roman" w:hAnsi="Times New Roman" w:cs="Times New Roman"/>
          <w:sz w:val="24"/>
          <w:szCs w:val="24"/>
        </w:rPr>
        <w:t>.</w:t>
      </w:r>
    </w:p>
    <w:p w14:paraId="15AB27F0" w14:textId="17D8CE65" w:rsidR="00C320A3" w:rsidRPr="00BB6B2F" w:rsidRDefault="00C320A3" w:rsidP="004261C2">
      <w:pPr>
        <w:spacing w:after="0" w:line="240" w:lineRule="auto"/>
        <w:jc w:val="both"/>
        <w:rPr>
          <w:rFonts w:ascii="Times New Roman" w:hAnsi="Times New Roman" w:cs="Times New Roman"/>
          <w:sz w:val="24"/>
          <w:szCs w:val="24"/>
        </w:rPr>
      </w:pPr>
      <w:r w:rsidRPr="00BB6B2F">
        <w:rPr>
          <w:rFonts w:ascii="Times New Roman" w:hAnsi="Times New Roman" w:cs="Times New Roman"/>
          <w:sz w:val="24"/>
          <w:szCs w:val="24"/>
        </w:rPr>
        <w:lastRenderedPageBreak/>
        <w:t xml:space="preserve">Arvestades võimalike taotlejate </w:t>
      </w:r>
      <w:r w:rsidR="0052402F" w:rsidRPr="00BB6B2F">
        <w:rPr>
          <w:rFonts w:ascii="Times New Roman" w:hAnsi="Times New Roman" w:cs="Times New Roman"/>
          <w:sz w:val="24"/>
          <w:szCs w:val="24"/>
        </w:rPr>
        <w:t xml:space="preserve">suurt </w:t>
      </w:r>
      <w:r w:rsidRPr="00BB6B2F">
        <w:rPr>
          <w:rFonts w:ascii="Times New Roman" w:hAnsi="Times New Roman" w:cs="Times New Roman"/>
          <w:sz w:val="24"/>
          <w:szCs w:val="24"/>
        </w:rPr>
        <w:t xml:space="preserve">hulka, on rahastamistaotluste hindamise </w:t>
      </w:r>
      <w:r w:rsidR="0052402F">
        <w:rPr>
          <w:rFonts w:ascii="Times New Roman" w:hAnsi="Times New Roman" w:cs="Times New Roman"/>
          <w:sz w:val="24"/>
          <w:szCs w:val="24"/>
        </w:rPr>
        <w:t>töö</w:t>
      </w:r>
      <w:r w:rsidRPr="00BB6B2F">
        <w:rPr>
          <w:rFonts w:ascii="Times New Roman" w:hAnsi="Times New Roman" w:cs="Times New Roman"/>
          <w:sz w:val="24"/>
          <w:szCs w:val="24"/>
        </w:rPr>
        <w:t>koormuse vähendamiseks ainuvõimalik lahendus toetuse andmine standardiseeritud ühikhinna alusel</w:t>
      </w:r>
      <w:r w:rsidR="0033358C" w:rsidRPr="00BB6B2F">
        <w:rPr>
          <w:rFonts w:ascii="Times New Roman" w:hAnsi="Times New Roman" w:cs="Times New Roman"/>
          <w:sz w:val="24"/>
          <w:szCs w:val="24"/>
        </w:rPr>
        <w:t xml:space="preserve"> (ü</w:t>
      </w:r>
      <w:r w:rsidRPr="00BB6B2F">
        <w:rPr>
          <w:rFonts w:ascii="Times New Roman" w:hAnsi="Times New Roman" w:cs="Times New Roman"/>
          <w:sz w:val="24"/>
          <w:szCs w:val="24"/>
        </w:rPr>
        <w:t xml:space="preserve">hendmääruse § </w:t>
      </w:r>
      <w:r w:rsidR="000D3CC6" w:rsidRPr="00BB6B2F">
        <w:rPr>
          <w:rFonts w:ascii="Times New Roman" w:hAnsi="Times New Roman" w:cs="Times New Roman"/>
          <w:sz w:val="24"/>
          <w:szCs w:val="24"/>
        </w:rPr>
        <w:t xml:space="preserve">19 </w:t>
      </w:r>
      <w:r w:rsidRPr="00BB6B2F">
        <w:rPr>
          <w:rFonts w:ascii="Times New Roman" w:hAnsi="Times New Roman" w:cs="Times New Roman"/>
          <w:sz w:val="24"/>
          <w:szCs w:val="24"/>
        </w:rPr>
        <w:t>l</w:t>
      </w:r>
      <w:r w:rsidR="0052402F">
        <w:rPr>
          <w:rFonts w:ascii="Times New Roman" w:hAnsi="Times New Roman" w:cs="Times New Roman"/>
          <w:sz w:val="24"/>
          <w:szCs w:val="24"/>
        </w:rPr>
        <w:t>õike</w:t>
      </w:r>
      <w:r w:rsidRPr="00BB6B2F">
        <w:rPr>
          <w:rFonts w:ascii="Times New Roman" w:hAnsi="Times New Roman" w:cs="Times New Roman"/>
          <w:sz w:val="24"/>
          <w:szCs w:val="24"/>
        </w:rPr>
        <w:t xml:space="preserve"> </w:t>
      </w:r>
      <w:r w:rsidR="000D3CC6" w:rsidRPr="00BB6B2F">
        <w:rPr>
          <w:rFonts w:ascii="Times New Roman" w:hAnsi="Times New Roman" w:cs="Times New Roman"/>
          <w:sz w:val="24"/>
          <w:szCs w:val="24"/>
        </w:rPr>
        <w:t xml:space="preserve">1 </w:t>
      </w:r>
      <w:r w:rsidRPr="00BB6B2F">
        <w:rPr>
          <w:rFonts w:ascii="Times New Roman" w:hAnsi="Times New Roman" w:cs="Times New Roman"/>
          <w:sz w:val="24"/>
          <w:szCs w:val="24"/>
        </w:rPr>
        <w:t xml:space="preserve">kohaselt võib toetuse andmise tingimuste määruses (edaspidi TAT) näha ette kulude hüvitamist standardiseeritud ühikuhinna alusel Euroopa Parlamendi ja nõukogu määruse (EL) nr </w:t>
      </w:r>
      <w:r w:rsidR="000D3CC6" w:rsidRPr="00BB6B2F">
        <w:rPr>
          <w:rFonts w:ascii="Times New Roman" w:hAnsi="Times New Roman" w:cs="Times New Roman"/>
          <w:sz w:val="24"/>
          <w:szCs w:val="24"/>
        </w:rPr>
        <w:t xml:space="preserve">2021/1060 artikli 53 lõike 3 </w:t>
      </w:r>
      <w:r w:rsidR="00DF63EF" w:rsidRPr="00BB6B2F">
        <w:rPr>
          <w:rFonts w:ascii="Times New Roman" w:hAnsi="Times New Roman" w:cs="Times New Roman"/>
          <w:sz w:val="24"/>
          <w:szCs w:val="24"/>
        </w:rPr>
        <w:t xml:space="preserve">järgi </w:t>
      </w:r>
      <w:r w:rsidR="0033358C" w:rsidRPr="00BB6B2F">
        <w:rPr>
          <w:rFonts w:ascii="Times New Roman" w:hAnsi="Times New Roman" w:cs="Times New Roman"/>
          <w:sz w:val="24"/>
          <w:szCs w:val="24"/>
        </w:rPr>
        <w:t>ja kindlasummalise maksena</w:t>
      </w:r>
      <w:r w:rsidR="0052402F">
        <w:rPr>
          <w:rFonts w:ascii="Times New Roman" w:hAnsi="Times New Roman" w:cs="Times New Roman"/>
          <w:sz w:val="24"/>
          <w:szCs w:val="24"/>
        </w:rPr>
        <w:t>)</w:t>
      </w:r>
      <w:r w:rsidR="0033358C" w:rsidRPr="00BB6B2F">
        <w:rPr>
          <w:rFonts w:ascii="Times New Roman" w:hAnsi="Times New Roman" w:cs="Times New Roman"/>
          <w:sz w:val="24"/>
          <w:szCs w:val="24"/>
        </w:rPr>
        <w:t>.</w:t>
      </w:r>
    </w:p>
    <w:p w14:paraId="37447F49" w14:textId="0F0A7BB3" w:rsidR="00511EC5" w:rsidRDefault="0033358C" w:rsidP="009D7E3F">
      <w:pPr>
        <w:spacing w:after="0" w:line="240" w:lineRule="auto"/>
        <w:jc w:val="both"/>
        <w:rPr>
          <w:rFonts w:ascii="Times New Roman" w:hAnsi="Times New Roman" w:cs="Times New Roman"/>
          <w:sz w:val="24"/>
          <w:szCs w:val="24"/>
        </w:rPr>
      </w:pPr>
      <w:r w:rsidRPr="00BB6B2F">
        <w:rPr>
          <w:rFonts w:ascii="Times New Roman" w:hAnsi="Times New Roman" w:cs="Times New Roman"/>
          <w:sz w:val="24"/>
          <w:szCs w:val="24"/>
        </w:rPr>
        <w:t>Meetme</w:t>
      </w:r>
      <w:r w:rsidR="0052402F">
        <w:rPr>
          <w:rFonts w:ascii="Times New Roman" w:hAnsi="Times New Roman" w:cs="Times New Roman"/>
          <w:sz w:val="24"/>
          <w:szCs w:val="24"/>
        </w:rPr>
        <w:t>st</w:t>
      </w:r>
      <w:r w:rsidRPr="00BB6B2F">
        <w:rPr>
          <w:rFonts w:ascii="Times New Roman" w:hAnsi="Times New Roman" w:cs="Times New Roman"/>
          <w:sz w:val="24"/>
          <w:szCs w:val="24"/>
        </w:rPr>
        <w:t xml:space="preserve"> kuuluvad kulud hüvitamisele ainult lihtsustatud kuluhüvitamisviiside alusel </w:t>
      </w:r>
      <w:r w:rsidR="00511EC5" w:rsidRPr="00BB6B2F">
        <w:rPr>
          <w:rFonts w:ascii="Times New Roman" w:hAnsi="Times New Roman" w:cs="Times New Roman"/>
          <w:sz w:val="24"/>
          <w:szCs w:val="24"/>
        </w:rPr>
        <w:t>ühendmääruse §</w:t>
      </w:r>
      <w:r w:rsidR="0052402F">
        <w:rPr>
          <w:rFonts w:ascii="Times New Roman" w:hAnsi="Times New Roman" w:cs="Times New Roman"/>
          <w:sz w:val="24"/>
          <w:szCs w:val="24"/>
        </w:rPr>
        <w:t>-des</w:t>
      </w:r>
      <w:r w:rsidR="00511EC5" w:rsidRPr="00BB6B2F">
        <w:rPr>
          <w:rFonts w:ascii="Times New Roman" w:hAnsi="Times New Roman" w:cs="Times New Roman"/>
          <w:sz w:val="24"/>
          <w:szCs w:val="24"/>
        </w:rPr>
        <w:t xml:space="preserve"> 18</w:t>
      </w:r>
      <w:r w:rsidR="0052402F">
        <w:rPr>
          <w:rFonts w:ascii="Times New Roman" w:hAnsi="Times New Roman" w:cs="Times New Roman"/>
          <w:sz w:val="24"/>
          <w:szCs w:val="24"/>
        </w:rPr>
        <w:t>–</w:t>
      </w:r>
      <w:r w:rsidR="00511EC5" w:rsidRPr="00BB6B2F">
        <w:rPr>
          <w:rFonts w:ascii="Times New Roman" w:hAnsi="Times New Roman" w:cs="Times New Roman"/>
          <w:sz w:val="24"/>
          <w:szCs w:val="24"/>
        </w:rPr>
        <w:t xml:space="preserve">20 </w:t>
      </w:r>
      <w:r w:rsidR="0052402F">
        <w:rPr>
          <w:rFonts w:ascii="Times New Roman" w:hAnsi="Times New Roman" w:cs="Times New Roman"/>
          <w:sz w:val="24"/>
          <w:szCs w:val="24"/>
        </w:rPr>
        <w:t>sätestatud</w:t>
      </w:r>
      <w:r w:rsidR="00511EC5" w:rsidRPr="00BB6B2F">
        <w:rPr>
          <w:rFonts w:ascii="Times New Roman" w:hAnsi="Times New Roman" w:cs="Times New Roman"/>
          <w:sz w:val="24"/>
          <w:szCs w:val="24"/>
        </w:rPr>
        <w:t xml:space="preserve"> põhimõt</w:t>
      </w:r>
      <w:r w:rsidR="00DF63EF" w:rsidRPr="00BB6B2F">
        <w:rPr>
          <w:rFonts w:ascii="Times New Roman" w:hAnsi="Times New Roman" w:cs="Times New Roman"/>
          <w:sz w:val="24"/>
          <w:szCs w:val="24"/>
        </w:rPr>
        <w:t>ete</w:t>
      </w:r>
      <w:r w:rsidR="0052402F">
        <w:rPr>
          <w:rFonts w:ascii="Times New Roman" w:hAnsi="Times New Roman" w:cs="Times New Roman"/>
          <w:sz w:val="24"/>
          <w:szCs w:val="24"/>
        </w:rPr>
        <w:t xml:space="preserve"> kohaselt</w:t>
      </w:r>
      <w:r w:rsidR="00511EC5" w:rsidRPr="00BB6B2F">
        <w:rPr>
          <w:rFonts w:ascii="Times New Roman" w:hAnsi="Times New Roman" w:cs="Times New Roman"/>
          <w:sz w:val="24"/>
          <w:szCs w:val="24"/>
        </w:rPr>
        <w:t>. Ükski kuluartik</w:t>
      </w:r>
      <w:r w:rsidR="0059243C" w:rsidRPr="00BB6B2F">
        <w:rPr>
          <w:rFonts w:ascii="Times New Roman" w:hAnsi="Times New Roman" w:cs="Times New Roman"/>
          <w:sz w:val="24"/>
          <w:szCs w:val="24"/>
        </w:rPr>
        <w:t>kel ei ole hüvitatav topelt</w:t>
      </w:r>
      <w:r w:rsidR="00026FAE" w:rsidRPr="00BB6B2F">
        <w:rPr>
          <w:rFonts w:ascii="Times New Roman" w:hAnsi="Times New Roman" w:cs="Times New Roman"/>
          <w:sz w:val="24"/>
          <w:szCs w:val="24"/>
        </w:rPr>
        <w:t>.</w:t>
      </w:r>
    </w:p>
    <w:p w14:paraId="5555E561" w14:textId="77777777" w:rsidR="0052402F" w:rsidRPr="00BB6B2F" w:rsidRDefault="0052402F" w:rsidP="005E0EC9">
      <w:pPr>
        <w:spacing w:after="0" w:line="240" w:lineRule="auto"/>
        <w:jc w:val="both"/>
        <w:rPr>
          <w:rFonts w:ascii="Times New Roman" w:hAnsi="Times New Roman" w:cs="Times New Roman"/>
          <w:sz w:val="24"/>
          <w:szCs w:val="24"/>
        </w:rPr>
      </w:pPr>
    </w:p>
    <w:p w14:paraId="6227D00B" w14:textId="71679DD5" w:rsidR="0071393D" w:rsidRPr="00BB6B2F" w:rsidRDefault="0071393D" w:rsidP="005E0EC9">
      <w:pPr>
        <w:pStyle w:val="Pealkiri2"/>
        <w:spacing w:before="0" w:line="240" w:lineRule="auto"/>
        <w:jc w:val="both"/>
        <w:rPr>
          <w:rFonts w:ascii="Times New Roman" w:hAnsi="Times New Roman" w:cs="Times New Roman"/>
          <w:sz w:val="24"/>
          <w:szCs w:val="24"/>
        </w:rPr>
      </w:pPr>
      <w:r w:rsidRPr="00BB6B2F">
        <w:rPr>
          <w:rFonts w:ascii="Times New Roman" w:hAnsi="Times New Roman" w:cs="Times New Roman"/>
          <w:sz w:val="24"/>
          <w:szCs w:val="24"/>
        </w:rPr>
        <w:t>Toetatav tegevus</w:t>
      </w:r>
    </w:p>
    <w:p w14:paraId="2C651621" w14:textId="3D57E415" w:rsidR="00B96DA4" w:rsidRPr="00BB6B2F" w:rsidRDefault="0071393D" w:rsidP="005E0EC9">
      <w:pPr>
        <w:spacing w:after="0" w:line="240" w:lineRule="auto"/>
        <w:jc w:val="both"/>
        <w:rPr>
          <w:rFonts w:ascii="Times New Roman" w:hAnsi="Times New Roman" w:cs="Times New Roman"/>
          <w:sz w:val="24"/>
          <w:szCs w:val="24"/>
        </w:rPr>
      </w:pPr>
      <w:r w:rsidRPr="00BB6B2F">
        <w:rPr>
          <w:rFonts w:ascii="Times New Roman" w:hAnsi="Times New Roman" w:cs="Times New Roman"/>
          <w:sz w:val="24"/>
          <w:szCs w:val="24"/>
        </w:rPr>
        <w:t xml:space="preserve">Toetust antakse elamu tahkel kütusel </w:t>
      </w:r>
      <w:r w:rsidR="00C37DAF" w:rsidRPr="00BB6B2F">
        <w:rPr>
          <w:rFonts w:ascii="Times New Roman" w:hAnsi="Times New Roman" w:cs="Times New Roman"/>
          <w:sz w:val="24"/>
          <w:szCs w:val="24"/>
        </w:rPr>
        <w:t xml:space="preserve">põhineva kütteseadme paigaldamiseks või </w:t>
      </w:r>
      <w:r w:rsidR="007879AD" w:rsidRPr="00BB6B2F">
        <w:rPr>
          <w:rFonts w:ascii="Times New Roman" w:hAnsi="Times New Roman" w:cs="Times New Roman"/>
          <w:sz w:val="24"/>
          <w:szCs w:val="24"/>
        </w:rPr>
        <w:t>uuendamiseks</w:t>
      </w:r>
      <w:r w:rsidR="00C37DAF" w:rsidRPr="00BB6B2F">
        <w:rPr>
          <w:rFonts w:ascii="Times New Roman" w:hAnsi="Times New Roman" w:cs="Times New Roman"/>
          <w:sz w:val="24"/>
          <w:szCs w:val="24"/>
        </w:rPr>
        <w:t xml:space="preserve">. </w:t>
      </w:r>
      <w:r w:rsidR="00B96DA4" w:rsidRPr="00BB6B2F">
        <w:rPr>
          <w:rFonts w:ascii="Times New Roman" w:hAnsi="Times New Roman" w:cs="Times New Roman"/>
          <w:sz w:val="24"/>
          <w:szCs w:val="24"/>
        </w:rPr>
        <w:t>Lisaks antakse toetust ka kaugküttevõrguga liitumise</w:t>
      </w:r>
      <w:r w:rsidR="0052402F">
        <w:rPr>
          <w:rFonts w:ascii="Times New Roman" w:hAnsi="Times New Roman" w:cs="Times New Roman"/>
          <w:sz w:val="24"/>
          <w:szCs w:val="24"/>
        </w:rPr>
        <w:t>ks</w:t>
      </w:r>
      <w:r w:rsidR="00B96DA4" w:rsidRPr="00BB6B2F">
        <w:rPr>
          <w:rFonts w:ascii="Times New Roman" w:hAnsi="Times New Roman" w:cs="Times New Roman"/>
          <w:sz w:val="24"/>
          <w:szCs w:val="24"/>
        </w:rPr>
        <w:t>. Nõuded toetuse saamiseks on kehtestatud TAT</w:t>
      </w:r>
      <w:r w:rsidR="0052402F">
        <w:rPr>
          <w:rFonts w:ascii="Times New Roman" w:hAnsi="Times New Roman" w:cs="Times New Roman"/>
          <w:sz w:val="24"/>
          <w:szCs w:val="24"/>
        </w:rPr>
        <w:t>-</w:t>
      </w:r>
      <w:r w:rsidR="00B96DA4" w:rsidRPr="00BB6B2F">
        <w:rPr>
          <w:rFonts w:ascii="Times New Roman" w:hAnsi="Times New Roman" w:cs="Times New Roman"/>
          <w:sz w:val="24"/>
          <w:szCs w:val="24"/>
        </w:rPr>
        <w:t>s.</w:t>
      </w:r>
    </w:p>
    <w:p w14:paraId="504720D6" w14:textId="25ABF8A2" w:rsidR="00BA2DE0" w:rsidRPr="00BB6B2F" w:rsidRDefault="00BA2DE0" w:rsidP="009D7E3F">
      <w:pPr>
        <w:spacing w:after="0" w:line="240" w:lineRule="auto"/>
        <w:jc w:val="both"/>
        <w:rPr>
          <w:rFonts w:ascii="Times New Roman" w:eastAsiaTheme="minorHAnsi" w:hAnsi="Times New Roman" w:cs="Times New Roman"/>
          <w:sz w:val="24"/>
          <w:szCs w:val="24"/>
        </w:rPr>
      </w:pPr>
      <w:r w:rsidRPr="00BB6B2F">
        <w:rPr>
          <w:rFonts w:ascii="Times New Roman" w:eastAsiaTheme="minorHAnsi" w:hAnsi="Times New Roman" w:cs="Times New Roman"/>
          <w:sz w:val="24"/>
          <w:szCs w:val="24"/>
        </w:rPr>
        <w:t>(1) Toetatakse kütteseadme</w:t>
      </w:r>
      <w:r w:rsidR="00DB021C">
        <w:rPr>
          <w:rFonts w:ascii="Times New Roman" w:eastAsiaTheme="minorHAnsi" w:hAnsi="Times New Roman" w:cs="Times New Roman"/>
          <w:sz w:val="24"/>
          <w:szCs w:val="24"/>
        </w:rPr>
        <w:t xml:space="preserve"> </w:t>
      </w:r>
      <w:r w:rsidR="00DB021C" w:rsidRPr="001B5601">
        <w:rPr>
          <w:rFonts w:ascii="Times New Roman" w:eastAsiaTheme="minorHAnsi" w:hAnsi="Times New Roman" w:cs="Times New Roman"/>
          <w:sz w:val="24"/>
          <w:szCs w:val="24"/>
        </w:rPr>
        <w:t>vahetamist ja</w:t>
      </w:r>
      <w:r w:rsidRPr="00BB6B2F">
        <w:rPr>
          <w:rFonts w:ascii="Times New Roman" w:eastAsiaTheme="minorHAnsi" w:hAnsi="Times New Roman" w:cs="Times New Roman"/>
          <w:sz w:val="24"/>
          <w:szCs w:val="24"/>
        </w:rPr>
        <w:t xml:space="preserve"> uuendamist:</w:t>
      </w:r>
    </w:p>
    <w:p w14:paraId="53C37F11" w14:textId="77777777" w:rsidR="00BA2DE0" w:rsidRPr="00BB6B2F" w:rsidRDefault="00BA2DE0" w:rsidP="009D7E3F">
      <w:pPr>
        <w:spacing w:after="0" w:line="240" w:lineRule="auto"/>
        <w:jc w:val="both"/>
        <w:rPr>
          <w:rFonts w:ascii="Times New Roman" w:eastAsiaTheme="minorHAnsi" w:hAnsi="Times New Roman" w:cs="Times New Roman"/>
          <w:sz w:val="24"/>
          <w:szCs w:val="24"/>
        </w:rPr>
      </w:pPr>
      <w:r w:rsidRPr="00BB6B2F">
        <w:rPr>
          <w:rFonts w:ascii="Times New Roman" w:eastAsiaTheme="minorHAnsi" w:hAnsi="Times New Roman" w:cs="Times New Roman"/>
          <w:sz w:val="24"/>
          <w:szCs w:val="24"/>
        </w:rPr>
        <w:t>1) õhk-vesi soojuspumba soetamist koos paigaldusega;</w:t>
      </w:r>
    </w:p>
    <w:p w14:paraId="0DEE9A67" w14:textId="77777777" w:rsidR="00BA2DE0" w:rsidRPr="00BB6B2F" w:rsidRDefault="00BA2DE0" w:rsidP="009D7E3F">
      <w:pPr>
        <w:spacing w:after="0" w:line="240" w:lineRule="auto"/>
        <w:jc w:val="both"/>
        <w:rPr>
          <w:rFonts w:ascii="Times New Roman" w:eastAsiaTheme="minorHAnsi" w:hAnsi="Times New Roman" w:cs="Times New Roman"/>
          <w:sz w:val="24"/>
          <w:szCs w:val="24"/>
        </w:rPr>
      </w:pPr>
      <w:r w:rsidRPr="00BB6B2F">
        <w:rPr>
          <w:rFonts w:ascii="Times New Roman" w:eastAsiaTheme="minorHAnsi" w:hAnsi="Times New Roman" w:cs="Times New Roman"/>
          <w:sz w:val="24"/>
          <w:szCs w:val="24"/>
        </w:rPr>
        <w:t>2) maasoojuspumba soetamist koos paigaldusega;</w:t>
      </w:r>
    </w:p>
    <w:p w14:paraId="15A61220" w14:textId="71F03968" w:rsidR="00BA2DE0" w:rsidRPr="00BB6B2F" w:rsidRDefault="00BA2DE0" w:rsidP="009D7E3F">
      <w:pPr>
        <w:spacing w:after="0" w:line="240" w:lineRule="auto"/>
        <w:jc w:val="both"/>
        <w:rPr>
          <w:rFonts w:ascii="Times New Roman" w:eastAsiaTheme="minorHAnsi" w:hAnsi="Times New Roman" w:cs="Times New Roman"/>
          <w:sz w:val="24"/>
          <w:szCs w:val="24"/>
        </w:rPr>
      </w:pPr>
      <w:r w:rsidRPr="00BB6B2F">
        <w:rPr>
          <w:rFonts w:ascii="Times New Roman" w:eastAsiaTheme="minorHAnsi" w:hAnsi="Times New Roman" w:cs="Times New Roman"/>
          <w:sz w:val="24"/>
          <w:szCs w:val="24"/>
        </w:rPr>
        <w:t>3) pelleti- või halupuidukatla soetamist koos paigaldamisega;</w:t>
      </w:r>
    </w:p>
    <w:p w14:paraId="7D75F491" w14:textId="02C9E240" w:rsidR="00BA2DE0" w:rsidRPr="00BB6B2F" w:rsidRDefault="00BA2DE0" w:rsidP="009D7E3F">
      <w:pPr>
        <w:spacing w:after="0" w:line="240" w:lineRule="auto"/>
        <w:jc w:val="both"/>
        <w:rPr>
          <w:rFonts w:ascii="Times New Roman" w:eastAsiaTheme="minorHAnsi" w:hAnsi="Times New Roman" w:cs="Times New Roman"/>
          <w:sz w:val="24"/>
          <w:szCs w:val="24"/>
        </w:rPr>
      </w:pPr>
      <w:r w:rsidRPr="00BB6B2F">
        <w:rPr>
          <w:rFonts w:ascii="Times New Roman" w:eastAsiaTheme="minorHAnsi" w:hAnsi="Times New Roman" w:cs="Times New Roman"/>
          <w:sz w:val="24"/>
          <w:szCs w:val="24"/>
        </w:rPr>
        <w:t xml:space="preserve">4) </w:t>
      </w:r>
      <w:r w:rsidR="00303452" w:rsidRPr="00303452">
        <w:rPr>
          <w:rFonts w:ascii="Times New Roman" w:eastAsiaTheme="minorHAnsi" w:hAnsi="Times New Roman" w:cs="Times New Roman"/>
          <w:sz w:val="24"/>
          <w:szCs w:val="24"/>
        </w:rPr>
        <w:t>kütteseadme uuendamisel ahju</w:t>
      </w:r>
      <w:ins w:id="18" w:author="Andri Alliksoo" w:date="2025-01-13T11:42:00Z" w16du:dateUtc="2025-01-13T09:42:00Z">
        <w:r w:rsidR="00741B61" w:rsidRPr="00741B61">
          <w:t xml:space="preserve"> </w:t>
        </w:r>
        <w:r w:rsidR="00741B61" w:rsidRPr="00741B61">
          <w:rPr>
            <w:rFonts w:ascii="Times New Roman" w:eastAsiaTheme="minorHAnsi" w:hAnsi="Times New Roman" w:cs="Times New Roman"/>
            <w:sz w:val="24"/>
            <w:szCs w:val="24"/>
          </w:rPr>
          <w:t>või pliidi</w:t>
        </w:r>
      </w:ins>
      <w:r w:rsidR="00303452" w:rsidRPr="00303452">
        <w:rPr>
          <w:rFonts w:ascii="Times New Roman" w:eastAsiaTheme="minorHAnsi" w:hAnsi="Times New Roman" w:cs="Times New Roman"/>
          <w:sz w:val="24"/>
          <w:szCs w:val="24"/>
        </w:rPr>
        <w:t xml:space="preserve"> soetamine koos paigaldamisega </w:t>
      </w:r>
      <w:ins w:id="19" w:author="Heidi Koger" w:date="2025-03-04T10:47:00Z" w16du:dateUtc="2025-03-04T08:47:00Z">
        <w:r w:rsidR="008238F3">
          <w:rPr>
            <w:rFonts w:ascii="Times New Roman" w:eastAsiaTheme="minorHAnsi" w:hAnsi="Times New Roman" w:cs="Times New Roman"/>
            <w:sz w:val="24"/>
            <w:szCs w:val="24"/>
          </w:rPr>
          <w:t>ning</w:t>
        </w:r>
      </w:ins>
      <w:del w:id="20" w:author="Heidi Koger" w:date="2025-03-04T10:47:00Z" w16du:dateUtc="2025-03-04T08:47:00Z">
        <w:r w:rsidR="00303452" w:rsidRPr="00303452" w:rsidDel="008238F3">
          <w:rPr>
            <w:rFonts w:ascii="Times New Roman" w:eastAsiaTheme="minorHAnsi" w:hAnsi="Times New Roman" w:cs="Times New Roman"/>
            <w:sz w:val="24"/>
            <w:szCs w:val="24"/>
          </w:rPr>
          <w:delText>ja</w:delText>
        </w:r>
      </w:del>
      <w:r w:rsidR="00303452" w:rsidRPr="00303452">
        <w:rPr>
          <w:rFonts w:ascii="Times New Roman" w:eastAsiaTheme="minorHAnsi" w:hAnsi="Times New Roman" w:cs="Times New Roman"/>
          <w:sz w:val="24"/>
          <w:szCs w:val="24"/>
        </w:rPr>
        <w:t xml:space="preserve"> ahju</w:t>
      </w:r>
      <w:ins w:id="21" w:author="Andri Alliksoo" w:date="2025-01-13T11:42:00Z" w16du:dateUtc="2025-01-13T09:42:00Z">
        <w:r w:rsidR="00741B61">
          <w:rPr>
            <w:rFonts w:ascii="Times New Roman" w:eastAsiaTheme="minorHAnsi" w:hAnsi="Times New Roman" w:cs="Times New Roman"/>
            <w:sz w:val="24"/>
            <w:szCs w:val="24"/>
          </w:rPr>
          <w:t xml:space="preserve"> </w:t>
        </w:r>
        <w:r w:rsidR="00741B61" w:rsidRPr="00741B61">
          <w:rPr>
            <w:rFonts w:ascii="Times New Roman" w:eastAsiaTheme="minorHAnsi" w:hAnsi="Times New Roman" w:cs="Times New Roman"/>
            <w:sz w:val="24"/>
            <w:szCs w:val="24"/>
          </w:rPr>
          <w:t>või pliidi</w:t>
        </w:r>
      </w:ins>
      <w:r w:rsidR="00303452" w:rsidRPr="00303452">
        <w:rPr>
          <w:rFonts w:ascii="Times New Roman" w:eastAsiaTheme="minorHAnsi" w:hAnsi="Times New Roman" w:cs="Times New Roman"/>
          <w:sz w:val="24"/>
          <w:szCs w:val="24"/>
        </w:rPr>
        <w:t xml:space="preserve"> ehitamine</w:t>
      </w:r>
      <w:r w:rsidRPr="00BB6B2F">
        <w:rPr>
          <w:rFonts w:ascii="Times New Roman" w:eastAsiaTheme="minorHAnsi" w:hAnsi="Times New Roman" w:cs="Times New Roman"/>
          <w:sz w:val="24"/>
          <w:szCs w:val="24"/>
        </w:rPr>
        <w:t>;</w:t>
      </w:r>
    </w:p>
    <w:p w14:paraId="31346001" w14:textId="15716C02" w:rsidR="00BA2DE0" w:rsidRPr="00BB6B2F" w:rsidRDefault="00BA2DE0" w:rsidP="009D7E3F">
      <w:pPr>
        <w:spacing w:after="0" w:line="240" w:lineRule="auto"/>
        <w:jc w:val="both"/>
        <w:rPr>
          <w:rFonts w:ascii="Times New Roman" w:eastAsiaTheme="minorHAnsi" w:hAnsi="Times New Roman" w:cs="Times New Roman"/>
          <w:sz w:val="24"/>
          <w:szCs w:val="24"/>
        </w:rPr>
      </w:pPr>
      <w:r w:rsidRPr="00BB6B2F">
        <w:rPr>
          <w:rFonts w:ascii="Times New Roman" w:eastAsiaTheme="minorHAnsi" w:hAnsi="Times New Roman" w:cs="Times New Roman"/>
          <w:sz w:val="24"/>
          <w:szCs w:val="24"/>
        </w:rPr>
        <w:t>5) radiaatorite</w:t>
      </w:r>
      <w:r w:rsidR="0072379F" w:rsidRPr="00BB6B2F">
        <w:rPr>
          <w:rFonts w:ascii="Times New Roman" w:eastAsiaTheme="minorHAnsi" w:hAnsi="Times New Roman" w:cs="Times New Roman"/>
          <w:sz w:val="24"/>
          <w:szCs w:val="24"/>
        </w:rPr>
        <w:t>, sealhulgas</w:t>
      </w:r>
      <w:r w:rsidRPr="00BB6B2F">
        <w:rPr>
          <w:rFonts w:ascii="Times New Roman" w:eastAsiaTheme="minorHAnsi" w:hAnsi="Times New Roman" w:cs="Times New Roman"/>
          <w:sz w:val="24"/>
          <w:szCs w:val="24"/>
        </w:rPr>
        <w:t xml:space="preserve"> torustiku ja armatuuri soetamist koos paigaldamisega</w:t>
      </w:r>
      <w:r w:rsidR="00E874E6" w:rsidRPr="00BB6B2F">
        <w:t xml:space="preserve"> </w:t>
      </w:r>
      <w:r w:rsidR="00E874E6" w:rsidRPr="00BB6B2F">
        <w:rPr>
          <w:rFonts w:ascii="Times New Roman" w:eastAsiaTheme="minorHAnsi" w:hAnsi="Times New Roman" w:cs="Times New Roman"/>
          <w:sz w:val="24"/>
          <w:szCs w:val="24"/>
        </w:rPr>
        <w:t>uue kütteseadme paigaldamisel</w:t>
      </w:r>
      <w:r w:rsidR="00552A57">
        <w:rPr>
          <w:rFonts w:ascii="Times New Roman" w:eastAsiaTheme="minorHAnsi" w:hAnsi="Times New Roman" w:cs="Times New Roman"/>
          <w:sz w:val="24"/>
          <w:szCs w:val="24"/>
        </w:rPr>
        <w:t xml:space="preserve"> </w:t>
      </w:r>
      <w:r w:rsidR="00552A57" w:rsidRPr="00AC62C1">
        <w:rPr>
          <w:rFonts w:ascii="Times New Roman" w:eastAsiaTheme="minorHAnsi" w:hAnsi="Times New Roman" w:cs="Times New Roman"/>
          <w:sz w:val="24"/>
          <w:szCs w:val="24"/>
        </w:rPr>
        <w:t>või kaugküttega liitumisel</w:t>
      </w:r>
      <w:r w:rsidRPr="00BB6B2F">
        <w:rPr>
          <w:rFonts w:ascii="Times New Roman" w:eastAsiaTheme="minorHAnsi" w:hAnsi="Times New Roman" w:cs="Times New Roman"/>
          <w:sz w:val="24"/>
          <w:szCs w:val="24"/>
        </w:rPr>
        <w:t>;</w:t>
      </w:r>
    </w:p>
    <w:p w14:paraId="4153CD9F" w14:textId="65D7DD39" w:rsidR="00BA2DE0" w:rsidRPr="00BB6B2F" w:rsidRDefault="00BA2DE0" w:rsidP="009D7E3F">
      <w:pPr>
        <w:spacing w:after="0" w:line="240" w:lineRule="auto"/>
        <w:jc w:val="both"/>
        <w:rPr>
          <w:rFonts w:ascii="Times New Roman" w:eastAsiaTheme="minorHAnsi" w:hAnsi="Times New Roman" w:cs="Times New Roman"/>
          <w:sz w:val="24"/>
          <w:szCs w:val="24"/>
        </w:rPr>
      </w:pPr>
      <w:r w:rsidRPr="00BB6B2F">
        <w:rPr>
          <w:rFonts w:ascii="Times New Roman" w:eastAsiaTheme="minorHAnsi" w:hAnsi="Times New Roman" w:cs="Times New Roman"/>
          <w:sz w:val="24"/>
          <w:szCs w:val="24"/>
        </w:rPr>
        <w:t>6) p</w:t>
      </w:r>
      <w:r w:rsidRPr="00BB6B2F">
        <w:rPr>
          <w:rFonts w:ascii="Times New Roman" w:hAnsi="Times New Roman" w:cs="Times New Roman"/>
          <w:bCs/>
          <w:sz w:val="24"/>
          <w:szCs w:val="24"/>
        </w:rPr>
        <w:t>õrandkütte soetamist ja paigaldust uue kütte</w:t>
      </w:r>
      <w:r w:rsidR="007F47A9" w:rsidRPr="00BB6B2F">
        <w:rPr>
          <w:rFonts w:ascii="Times New Roman" w:hAnsi="Times New Roman" w:cs="Times New Roman"/>
          <w:bCs/>
          <w:sz w:val="24"/>
          <w:szCs w:val="24"/>
        </w:rPr>
        <w:t>seadme</w:t>
      </w:r>
      <w:r w:rsidRPr="00BB6B2F">
        <w:rPr>
          <w:rFonts w:ascii="Times New Roman" w:hAnsi="Times New Roman" w:cs="Times New Roman"/>
          <w:bCs/>
          <w:sz w:val="24"/>
          <w:szCs w:val="24"/>
        </w:rPr>
        <w:t xml:space="preserve"> paigaldamisel</w:t>
      </w:r>
      <w:r w:rsidR="00552A57">
        <w:rPr>
          <w:rFonts w:ascii="Times New Roman" w:hAnsi="Times New Roman" w:cs="Times New Roman"/>
          <w:bCs/>
          <w:sz w:val="24"/>
          <w:szCs w:val="24"/>
        </w:rPr>
        <w:t xml:space="preserve"> </w:t>
      </w:r>
      <w:r w:rsidR="00552A57" w:rsidRPr="00AC62C1">
        <w:rPr>
          <w:rFonts w:ascii="Times New Roman" w:hAnsi="Times New Roman" w:cs="Times New Roman"/>
          <w:bCs/>
          <w:sz w:val="24"/>
          <w:szCs w:val="24"/>
        </w:rPr>
        <w:t>või kaugküttega liitumisel</w:t>
      </w:r>
      <w:r w:rsidRPr="00AC62C1">
        <w:rPr>
          <w:rFonts w:ascii="Times New Roman" w:hAnsi="Times New Roman" w:cs="Times New Roman"/>
          <w:bCs/>
          <w:sz w:val="24"/>
          <w:szCs w:val="24"/>
        </w:rPr>
        <w:t>;</w:t>
      </w:r>
    </w:p>
    <w:p w14:paraId="47041CA3" w14:textId="754F8D72" w:rsidR="00BA2DE0" w:rsidRPr="00BB6B2F" w:rsidRDefault="37C8AB0D" w:rsidP="009D7E3F">
      <w:pPr>
        <w:spacing w:after="0" w:line="240" w:lineRule="auto"/>
        <w:jc w:val="both"/>
        <w:rPr>
          <w:rFonts w:ascii="Times New Roman" w:hAnsi="Times New Roman" w:cs="Times New Roman"/>
          <w:sz w:val="24"/>
          <w:szCs w:val="24"/>
        </w:rPr>
      </w:pPr>
      <w:r w:rsidRPr="3136FED3">
        <w:rPr>
          <w:rFonts w:ascii="Times New Roman" w:hAnsi="Times New Roman" w:cs="Times New Roman"/>
          <w:sz w:val="24"/>
          <w:szCs w:val="24"/>
        </w:rPr>
        <w:t>7) moodulkorstna soetus</w:t>
      </w:r>
      <w:r w:rsidR="5856B060" w:rsidRPr="3136FED3">
        <w:rPr>
          <w:rFonts w:ascii="Times New Roman" w:hAnsi="Times New Roman" w:cs="Times New Roman"/>
          <w:sz w:val="24"/>
          <w:szCs w:val="24"/>
        </w:rPr>
        <w:t>t</w:t>
      </w:r>
      <w:r w:rsidRPr="3136FED3">
        <w:rPr>
          <w:rFonts w:ascii="Times New Roman" w:hAnsi="Times New Roman" w:cs="Times New Roman"/>
          <w:sz w:val="24"/>
          <w:szCs w:val="24"/>
        </w:rPr>
        <w:t xml:space="preserve"> ja paigaldus</w:t>
      </w:r>
      <w:r w:rsidR="5856B060" w:rsidRPr="3136FED3">
        <w:rPr>
          <w:rFonts w:ascii="Times New Roman" w:hAnsi="Times New Roman" w:cs="Times New Roman"/>
          <w:sz w:val="24"/>
          <w:szCs w:val="24"/>
        </w:rPr>
        <w:t>t</w:t>
      </w:r>
      <w:r w:rsidRPr="3136FED3">
        <w:rPr>
          <w:rFonts w:ascii="Times New Roman" w:hAnsi="Times New Roman" w:cs="Times New Roman"/>
          <w:sz w:val="24"/>
          <w:szCs w:val="24"/>
        </w:rPr>
        <w:t xml:space="preserve"> või </w:t>
      </w:r>
      <w:r w:rsidR="47684330" w:rsidRPr="3136FED3">
        <w:rPr>
          <w:rFonts w:ascii="Times New Roman" w:hAnsi="Times New Roman" w:cs="Times New Roman"/>
          <w:sz w:val="24"/>
          <w:szCs w:val="24"/>
        </w:rPr>
        <w:t xml:space="preserve">uue </w:t>
      </w:r>
      <w:r w:rsidR="5856B060" w:rsidRPr="3136FED3">
        <w:rPr>
          <w:rFonts w:ascii="Times New Roman" w:hAnsi="Times New Roman" w:cs="Times New Roman"/>
          <w:sz w:val="24"/>
          <w:szCs w:val="24"/>
        </w:rPr>
        <w:t xml:space="preserve">korstnasüsteemi ehitust või </w:t>
      </w:r>
      <w:r w:rsidR="47684330" w:rsidRPr="3136FED3">
        <w:rPr>
          <w:rFonts w:ascii="Times New Roman" w:hAnsi="Times New Roman" w:cs="Times New Roman"/>
          <w:sz w:val="24"/>
          <w:szCs w:val="24"/>
        </w:rPr>
        <w:t xml:space="preserve">olemasoleva korstnasüsteemi </w:t>
      </w:r>
      <w:r w:rsidRPr="3136FED3">
        <w:rPr>
          <w:rFonts w:ascii="Times New Roman" w:hAnsi="Times New Roman" w:cs="Times New Roman"/>
          <w:sz w:val="24"/>
          <w:szCs w:val="24"/>
        </w:rPr>
        <w:t>renoveerimi</w:t>
      </w:r>
      <w:r w:rsidR="5856B060" w:rsidRPr="3136FED3">
        <w:rPr>
          <w:rFonts w:ascii="Times New Roman" w:hAnsi="Times New Roman" w:cs="Times New Roman"/>
          <w:sz w:val="24"/>
          <w:szCs w:val="24"/>
        </w:rPr>
        <w:t>st</w:t>
      </w:r>
      <w:r w:rsidRPr="3136FED3">
        <w:rPr>
          <w:rFonts w:ascii="Times New Roman" w:hAnsi="Times New Roman" w:cs="Times New Roman"/>
          <w:sz w:val="24"/>
          <w:szCs w:val="24"/>
        </w:rPr>
        <w:t xml:space="preserve"> koos korstnahülsi paigaldusega tahkekütuse katla, </w:t>
      </w:r>
      <w:del w:id="22" w:author="Heidi Koger" w:date="2025-02-17T14:14:00Z" w16du:dateUtc="2025-02-17T12:14:00Z">
        <w:r w:rsidRPr="3136FED3" w:rsidDel="008A068B">
          <w:rPr>
            <w:rFonts w:ascii="Times New Roman" w:hAnsi="Times New Roman" w:cs="Times New Roman"/>
            <w:sz w:val="24"/>
            <w:szCs w:val="24"/>
          </w:rPr>
          <w:delText>moodulahju</w:delText>
        </w:r>
        <w:r w:rsidR="34F786FE" w:rsidRPr="3136FED3" w:rsidDel="008A068B">
          <w:rPr>
            <w:rFonts w:ascii="Times New Roman" w:hAnsi="Times New Roman" w:cs="Times New Roman"/>
            <w:sz w:val="24"/>
            <w:szCs w:val="24"/>
          </w:rPr>
          <w:delText>, kaminahju</w:delText>
        </w:r>
        <w:r w:rsidRPr="3136FED3" w:rsidDel="008A068B">
          <w:rPr>
            <w:rFonts w:ascii="Times New Roman" w:hAnsi="Times New Roman" w:cs="Times New Roman"/>
            <w:sz w:val="24"/>
            <w:szCs w:val="24"/>
          </w:rPr>
          <w:delText xml:space="preserve"> ja käsitööna valminud </w:delText>
        </w:r>
      </w:del>
      <w:r w:rsidRPr="3136FED3">
        <w:rPr>
          <w:rFonts w:ascii="Times New Roman" w:hAnsi="Times New Roman" w:cs="Times New Roman"/>
          <w:sz w:val="24"/>
          <w:szCs w:val="24"/>
        </w:rPr>
        <w:t xml:space="preserve">ahju </w:t>
      </w:r>
      <w:ins w:id="23" w:author="Andri Alliksoo" w:date="2025-01-13T11:42:00Z">
        <w:r w:rsidR="2176652D" w:rsidRPr="3136FED3">
          <w:rPr>
            <w:rFonts w:ascii="Times New Roman" w:hAnsi="Times New Roman" w:cs="Times New Roman"/>
            <w:sz w:val="24"/>
            <w:szCs w:val="24"/>
          </w:rPr>
          <w:t>või pliidi</w:t>
        </w:r>
      </w:ins>
      <w:ins w:id="24" w:author="Heidi Koger [2]" w:date="2025-01-22T11:24:00Z">
        <w:r w:rsidR="5C44AFD1" w:rsidRPr="3136FED3">
          <w:rPr>
            <w:rFonts w:ascii="Times New Roman" w:hAnsi="Times New Roman" w:cs="Times New Roman"/>
            <w:sz w:val="24"/>
            <w:szCs w:val="24"/>
          </w:rPr>
          <w:t xml:space="preserve"> </w:t>
        </w:r>
      </w:ins>
      <w:r w:rsidRPr="3136FED3">
        <w:rPr>
          <w:rFonts w:ascii="Times New Roman" w:hAnsi="Times New Roman" w:cs="Times New Roman"/>
          <w:sz w:val="24"/>
          <w:szCs w:val="24"/>
        </w:rPr>
        <w:t>ehitamisel</w:t>
      </w:r>
      <w:r w:rsidR="0C65270A" w:rsidRPr="3136FED3">
        <w:rPr>
          <w:rFonts w:ascii="Times New Roman" w:hAnsi="Times New Roman" w:cs="Times New Roman"/>
          <w:sz w:val="24"/>
          <w:szCs w:val="24"/>
        </w:rPr>
        <w:t>.</w:t>
      </w:r>
    </w:p>
    <w:p w14:paraId="03CB64D2" w14:textId="77777777" w:rsidR="00BA2DE0" w:rsidRPr="00BB6B2F" w:rsidRDefault="00BA2DE0" w:rsidP="009D7E3F">
      <w:pPr>
        <w:spacing w:after="0" w:line="240" w:lineRule="auto"/>
        <w:jc w:val="both"/>
        <w:rPr>
          <w:rFonts w:ascii="Times New Roman" w:eastAsiaTheme="minorHAnsi" w:hAnsi="Times New Roman" w:cs="Times New Roman"/>
          <w:sz w:val="24"/>
          <w:szCs w:val="24"/>
        </w:rPr>
      </w:pPr>
    </w:p>
    <w:p w14:paraId="49B2A1A4" w14:textId="3C8AA3F1" w:rsidR="00BA2DE0" w:rsidRPr="00BB6B2F" w:rsidRDefault="00BA2DE0" w:rsidP="009D7E3F">
      <w:pPr>
        <w:spacing w:after="0" w:line="240" w:lineRule="auto"/>
        <w:jc w:val="both"/>
        <w:rPr>
          <w:rFonts w:ascii="Times New Roman" w:eastAsiaTheme="minorHAnsi" w:hAnsi="Times New Roman" w:cs="Times New Roman"/>
          <w:sz w:val="24"/>
          <w:szCs w:val="24"/>
        </w:rPr>
      </w:pPr>
      <w:r w:rsidRPr="00BB6B2F">
        <w:rPr>
          <w:rFonts w:ascii="Times New Roman" w:eastAsiaTheme="minorHAnsi" w:hAnsi="Times New Roman" w:cs="Times New Roman"/>
          <w:sz w:val="24"/>
          <w:szCs w:val="24"/>
        </w:rPr>
        <w:t xml:space="preserve">(2) Toetatakse kaugküttevõrguga liitumiseks vajaliku torustiku, kaevetööde tegemist </w:t>
      </w:r>
      <w:r w:rsidR="008A068B" w:rsidRPr="008A068B">
        <w:rPr>
          <w:rFonts w:ascii="Times New Roman" w:eastAsiaTheme="minorHAnsi" w:hAnsi="Times New Roman" w:cs="Times New Roman"/>
          <w:sz w:val="24"/>
          <w:szCs w:val="24"/>
        </w:rPr>
        <w:t>soojusvõrguni</w:t>
      </w:r>
      <w:r w:rsidR="008A068B">
        <w:rPr>
          <w:rFonts w:ascii="Times New Roman" w:eastAsiaTheme="minorHAnsi" w:hAnsi="Times New Roman" w:cs="Times New Roman"/>
          <w:sz w:val="24"/>
          <w:szCs w:val="24"/>
        </w:rPr>
        <w:t xml:space="preserve"> </w:t>
      </w:r>
      <w:r w:rsidRPr="00BB6B2F">
        <w:rPr>
          <w:rFonts w:ascii="Times New Roman" w:eastAsiaTheme="minorHAnsi" w:hAnsi="Times New Roman" w:cs="Times New Roman"/>
          <w:sz w:val="24"/>
          <w:szCs w:val="24"/>
        </w:rPr>
        <w:t>ja soojussõlme rajamist</w:t>
      </w:r>
      <w:ins w:id="25" w:author="Heidi Koger" w:date="2025-02-17T14:15:00Z" w16du:dateUtc="2025-02-17T12:15:00Z">
        <w:r w:rsidR="008A068B">
          <w:rPr>
            <w:rFonts w:ascii="Times New Roman" w:eastAsiaTheme="minorHAnsi" w:hAnsi="Times New Roman" w:cs="Times New Roman"/>
            <w:sz w:val="24"/>
            <w:szCs w:val="24"/>
          </w:rPr>
          <w:t>,</w:t>
        </w:r>
      </w:ins>
      <w:del w:id="26" w:author="Heidi Koger" w:date="2025-02-17T14:15:00Z" w16du:dateUtc="2025-02-17T12:15:00Z">
        <w:r w:rsidRPr="00BB6B2F" w:rsidDel="008A068B">
          <w:rPr>
            <w:rFonts w:ascii="Times New Roman" w:eastAsiaTheme="minorHAnsi" w:hAnsi="Times New Roman" w:cs="Times New Roman"/>
            <w:sz w:val="24"/>
            <w:szCs w:val="24"/>
          </w:rPr>
          <w:delText xml:space="preserve"> ja</w:delText>
        </w:r>
      </w:del>
      <w:r w:rsidRPr="00BB6B2F">
        <w:rPr>
          <w:rFonts w:ascii="Times New Roman" w:eastAsiaTheme="minorHAnsi" w:hAnsi="Times New Roman" w:cs="Times New Roman"/>
          <w:sz w:val="24"/>
          <w:szCs w:val="24"/>
        </w:rPr>
        <w:t xml:space="preserve"> liitumistasusid</w:t>
      </w:r>
      <w:ins w:id="27" w:author="Heidi Koger" w:date="2025-02-17T14:15:00Z" w16du:dateUtc="2025-02-17T12:15:00Z">
        <w:r w:rsidR="008A068B">
          <w:rPr>
            <w:rFonts w:ascii="Times New Roman" w:eastAsiaTheme="minorHAnsi" w:hAnsi="Times New Roman" w:cs="Times New Roman"/>
            <w:sz w:val="24"/>
            <w:szCs w:val="24"/>
          </w:rPr>
          <w:t xml:space="preserve"> ja ehitusprojektiga seotud kulusi</w:t>
        </w:r>
      </w:ins>
      <w:ins w:id="28" w:author="Heidi Koger" w:date="2025-02-17T14:20:00Z" w16du:dateUtc="2025-02-17T12:20:00Z">
        <w:r w:rsidR="004E5869">
          <w:rPr>
            <w:rFonts w:ascii="Times New Roman" w:eastAsiaTheme="minorHAnsi" w:hAnsi="Times New Roman" w:cs="Times New Roman"/>
            <w:sz w:val="24"/>
            <w:szCs w:val="24"/>
          </w:rPr>
          <w:t>d</w:t>
        </w:r>
      </w:ins>
      <w:r w:rsidR="000850BA" w:rsidRPr="00BB6B2F">
        <w:rPr>
          <w:rFonts w:ascii="Times New Roman" w:eastAsiaTheme="minorHAnsi" w:hAnsi="Times New Roman" w:cs="Times New Roman"/>
          <w:sz w:val="24"/>
          <w:szCs w:val="24"/>
        </w:rPr>
        <w:t>.</w:t>
      </w:r>
    </w:p>
    <w:p w14:paraId="64EFE459" w14:textId="77777777" w:rsidR="00BA2DE0" w:rsidRPr="00BB6B2F" w:rsidRDefault="00BA2DE0" w:rsidP="009D7E3F">
      <w:pPr>
        <w:spacing w:after="0" w:line="240" w:lineRule="auto"/>
        <w:jc w:val="both"/>
        <w:rPr>
          <w:rFonts w:ascii="Times New Roman" w:eastAsiaTheme="minorHAnsi" w:hAnsi="Times New Roman" w:cs="Times New Roman"/>
          <w:sz w:val="24"/>
          <w:szCs w:val="24"/>
        </w:rPr>
      </w:pPr>
    </w:p>
    <w:p w14:paraId="5AECD916" w14:textId="1C6C4EA1" w:rsidR="00223C45" w:rsidRPr="00BB6B2F" w:rsidRDefault="00223C45" w:rsidP="005E0EC9">
      <w:pPr>
        <w:spacing w:after="0" w:line="240" w:lineRule="auto"/>
        <w:rPr>
          <w:rFonts w:ascii="Times New Roman" w:hAnsi="Times New Roman" w:cs="Times New Roman"/>
          <w:sz w:val="24"/>
          <w:szCs w:val="24"/>
        </w:rPr>
      </w:pPr>
      <w:r w:rsidRPr="00BB6B2F">
        <w:rPr>
          <w:rFonts w:ascii="Times New Roman" w:hAnsi="Times New Roman" w:cs="Times New Roman"/>
          <w:sz w:val="24"/>
          <w:szCs w:val="24"/>
        </w:rPr>
        <w:t>Taotlustele on TAT</w:t>
      </w:r>
      <w:r w:rsidR="0052402F">
        <w:rPr>
          <w:rFonts w:ascii="Times New Roman" w:hAnsi="Times New Roman" w:cs="Times New Roman"/>
          <w:sz w:val="24"/>
          <w:szCs w:val="24"/>
        </w:rPr>
        <w:t>-</w:t>
      </w:r>
      <w:r w:rsidRPr="00BB6B2F">
        <w:rPr>
          <w:rFonts w:ascii="Times New Roman" w:hAnsi="Times New Roman" w:cs="Times New Roman"/>
          <w:sz w:val="24"/>
          <w:szCs w:val="24"/>
        </w:rPr>
        <w:t>s seatud järgmised piirangud:</w:t>
      </w:r>
    </w:p>
    <w:p w14:paraId="4B51131C" w14:textId="77777777" w:rsidR="00223C45" w:rsidRPr="00BB6B2F" w:rsidRDefault="00223C45" w:rsidP="005E0EC9">
      <w:pPr>
        <w:pStyle w:val="Loendilik"/>
        <w:numPr>
          <w:ilvl w:val="0"/>
          <w:numId w:val="3"/>
        </w:numPr>
        <w:spacing w:after="0" w:line="240" w:lineRule="auto"/>
        <w:jc w:val="both"/>
        <w:rPr>
          <w:rFonts w:ascii="Times New Roman" w:hAnsi="Times New Roman" w:cs="Times New Roman"/>
          <w:sz w:val="24"/>
          <w:szCs w:val="24"/>
        </w:rPr>
      </w:pPr>
      <w:r w:rsidRPr="00BB6B2F">
        <w:rPr>
          <w:rFonts w:ascii="Times New Roman" w:hAnsi="Times New Roman" w:cs="Times New Roman"/>
          <w:sz w:val="24"/>
          <w:szCs w:val="24"/>
        </w:rPr>
        <w:t>Elamu paikneb TATis märgitud tiheasustuspiirkonnas.</w:t>
      </w:r>
    </w:p>
    <w:p w14:paraId="0056E527" w14:textId="0A9FBD22" w:rsidR="00B96DA4" w:rsidRPr="00BB6B2F" w:rsidRDefault="00B96DA4" w:rsidP="005E0EC9">
      <w:pPr>
        <w:pStyle w:val="Loendilik"/>
        <w:numPr>
          <w:ilvl w:val="0"/>
          <w:numId w:val="2"/>
        </w:numPr>
        <w:spacing w:after="0" w:line="240" w:lineRule="auto"/>
        <w:jc w:val="both"/>
        <w:rPr>
          <w:rFonts w:ascii="Times New Roman" w:hAnsi="Times New Roman" w:cs="Times New Roman"/>
          <w:sz w:val="24"/>
          <w:szCs w:val="24"/>
        </w:rPr>
      </w:pPr>
      <w:r w:rsidRPr="00BB6B2F">
        <w:rPr>
          <w:rFonts w:ascii="Times New Roman" w:hAnsi="Times New Roman" w:cs="Times New Roman"/>
          <w:sz w:val="24"/>
          <w:szCs w:val="24"/>
        </w:rPr>
        <w:t>Soojuspumba paigaldamisel peab soojuspumba tootemärgise kütmise seso</w:t>
      </w:r>
      <w:r w:rsidR="000850BA" w:rsidRPr="00BB6B2F">
        <w:rPr>
          <w:rFonts w:ascii="Times New Roman" w:hAnsi="Times New Roman" w:cs="Times New Roman"/>
          <w:sz w:val="24"/>
          <w:szCs w:val="24"/>
        </w:rPr>
        <w:t>o</w:t>
      </w:r>
      <w:r w:rsidRPr="00BB6B2F">
        <w:rPr>
          <w:rFonts w:ascii="Times New Roman" w:hAnsi="Times New Roman" w:cs="Times New Roman"/>
          <w:sz w:val="24"/>
          <w:szCs w:val="24"/>
        </w:rPr>
        <w:t>nne energiatõhususklass olema vähemalt A++.</w:t>
      </w:r>
    </w:p>
    <w:p w14:paraId="20A1C3B0" w14:textId="07E54A86" w:rsidR="00B96DA4" w:rsidRPr="00BB6B2F" w:rsidRDefault="00B96DA4" w:rsidP="005E0EC9">
      <w:pPr>
        <w:pStyle w:val="Loendilik"/>
        <w:numPr>
          <w:ilvl w:val="0"/>
          <w:numId w:val="2"/>
        </w:numPr>
        <w:spacing w:after="0" w:line="240" w:lineRule="auto"/>
        <w:jc w:val="both"/>
        <w:rPr>
          <w:rFonts w:ascii="Times New Roman" w:hAnsi="Times New Roman" w:cs="Times New Roman"/>
          <w:sz w:val="24"/>
          <w:szCs w:val="24"/>
        </w:rPr>
      </w:pPr>
      <w:r w:rsidRPr="00BB6B2F">
        <w:rPr>
          <w:rFonts w:ascii="Times New Roman" w:hAnsi="Times New Roman" w:cs="Times New Roman"/>
          <w:sz w:val="24"/>
          <w:szCs w:val="24"/>
        </w:rPr>
        <w:t xml:space="preserve">Paigaldatava tsentraalse küttesüsteemi puhul peab süsteem olema </w:t>
      </w:r>
      <w:r w:rsidR="00DF63EF" w:rsidRPr="00BB6B2F">
        <w:rPr>
          <w:rFonts w:ascii="Times New Roman" w:hAnsi="Times New Roman" w:cs="Times New Roman"/>
          <w:sz w:val="24"/>
          <w:szCs w:val="24"/>
        </w:rPr>
        <w:t xml:space="preserve">igas </w:t>
      </w:r>
      <w:r w:rsidRPr="00BB6B2F">
        <w:rPr>
          <w:rFonts w:ascii="Times New Roman" w:hAnsi="Times New Roman" w:cs="Times New Roman"/>
          <w:sz w:val="24"/>
          <w:szCs w:val="24"/>
        </w:rPr>
        <w:t>ruumi</w:t>
      </w:r>
      <w:r w:rsidR="00DF63EF" w:rsidRPr="00BB6B2F">
        <w:rPr>
          <w:rFonts w:ascii="Times New Roman" w:hAnsi="Times New Roman" w:cs="Times New Roman"/>
          <w:sz w:val="24"/>
          <w:szCs w:val="24"/>
        </w:rPr>
        <w:t>s</w:t>
      </w:r>
      <w:r w:rsidR="0037393D">
        <w:rPr>
          <w:rFonts w:ascii="Times New Roman" w:hAnsi="Times New Roman" w:cs="Times New Roman"/>
          <w:sz w:val="24"/>
          <w:szCs w:val="24"/>
        </w:rPr>
        <w:t xml:space="preserve"> </w:t>
      </w:r>
      <w:r w:rsidRPr="00BB6B2F">
        <w:rPr>
          <w:rFonts w:ascii="Times New Roman" w:hAnsi="Times New Roman" w:cs="Times New Roman"/>
          <w:sz w:val="24"/>
          <w:szCs w:val="24"/>
        </w:rPr>
        <w:t>reguleeritav, radiaatoritele ja elu- ja magamistubade põrandkütte kontuuridele tuleb paigaldada termostaadid.</w:t>
      </w:r>
    </w:p>
    <w:p w14:paraId="78DD0B74" w14:textId="71B752C6" w:rsidR="00B96DA4" w:rsidRPr="00BB6B2F" w:rsidRDefault="00B96DA4" w:rsidP="005E0EC9">
      <w:pPr>
        <w:pStyle w:val="Loendilik"/>
        <w:numPr>
          <w:ilvl w:val="0"/>
          <w:numId w:val="2"/>
        </w:numPr>
        <w:spacing w:after="0" w:line="240" w:lineRule="auto"/>
        <w:jc w:val="both"/>
        <w:rPr>
          <w:rFonts w:ascii="Times New Roman" w:hAnsi="Times New Roman" w:cs="Times New Roman"/>
          <w:sz w:val="24"/>
          <w:szCs w:val="24"/>
        </w:rPr>
      </w:pPr>
      <w:r w:rsidRPr="00BB6B2F">
        <w:rPr>
          <w:rFonts w:ascii="Times New Roman" w:hAnsi="Times New Roman" w:cs="Times New Roman"/>
          <w:sz w:val="24"/>
          <w:szCs w:val="24"/>
        </w:rPr>
        <w:t xml:space="preserve">Tahkel kütusel põhineva kohtkütteseadme vahetamisel peab uue </w:t>
      </w:r>
      <w:ins w:id="29" w:author="Heidi Koger" w:date="2025-02-17T14:21:00Z" w16du:dateUtc="2025-02-17T12:21:00Z">
        <w:r w:rsidR="0035739D">
          <w:rPr>
            <w:rFonts w:ascii="Times New Roman" w:hAnsi="Times New Roman" w:cs="Times New Roman"/>
            <w:sz w:val="24"/>
            <w:szCs w:val="24"/>
          </w:rPr>
          <w:t xml:space="preserve">tootja </w:t>
        </w:r>
      </w:ins>
      <w:ins w:id="30" w:author="Heidi Koger" w:date="2025-02-17T14:22:00Z" w16du:dateUtc="2025-02-17T12:22:00Z">
        <w:r w:rsidR="0035739D">
          <w:rPr>
            <w:rFonts w:ascii="Times New Roman" w:hAnsi="Times New Roman" w:cs="Times New Roman"/>
            <w:sz w:val="24"/>
            <w:szCs w:val="24"/>
          </w:rPr>
          <w:t xml:space="preserve">toodetud </w:t>
        </w:r>
      </w:ins>
      <w:del w:id="31" w:author="Heidi Koger" w:date="2025-02-17T14:22:00Z" w16du:dateUtc="2025-02-17T12:22:00Z">
        <w:r w:rsidRPr="00BB6B2F" w:rsidDel="0035739D">
          <w:rPr>
            <w:rFonts w:ascii="Times New Roman" w:hAnsi="Times New Roman" w:cs="Times New Roman"/>
            <w:sz w:val="24"/>
            <w:szCs w:val="24"/>
          </w:rPr>
          <w:delText>koht</w:delText>
        </w:r>
      </w:del>
      <w:r w:rsidRPr="00BB6B2F">
        <w:rPr>
          <w:rFonts w:ascii="Times New Roman" w:hAnsi="Times New Roman" w:cs="Times New Roman"/>
          <w:sz w:val="24"/>
          <w:szCs w:val="24"/>
        </w:rPr>
        <w:t>kütteseadme energiatõhususklass olema vähemalt A+ ning see peab vastama ökodisaini direktiivi nõuetele.</w:t>
      </w:r>
      <w:ins w:id="32" w:author="Heidi Koger" w:date="2025-02-17T14:30:00Z" w16du:dateUtc="2025-02-17T12:30:00Z">
        <w:r w:rsidR="00E43A08" w:rsidRPr="00E43A08">
          <w:t xml:space="preserve"> </w:t>
        </w:r>
        <w:r w:rsidR="00E43A08" w:rsidRPr="00E43A08">
          <w:rPr>
            <w:rFonts w:ascii="Times New Roman" w:hAnsi="Times New Roman" w:cs="Times New Roman"/>
            <w:sz w:val="24"/>
            <w:szCs w:val="24"/>
          </w:rPr>
          <w:t>Tootja toodetud kütteseadme peab paigaldama vastaval alal tegutsev ettevõte</w:t>
        </w:r>
        <w:r w:rsidR="00E43A08">
          <w:rPr>
            <w:rFonts w:ascii="Times New Roman" w:hAnsi="Times New Roman" w:cs="Times New Roman"/>
            <w:sz w:val="24"/>
            <w:szCs w:val="24"/>
          </w:rPr>
          <w:t>.</w:t>
        </w:r>
      </w:ins>
    </w:p>
    <w:p w14:paraId="1D162627" w14:textId="62A1377C" w:rsidR="0082525D" w:rsidRDefault="0082525D" w:rsidP="005E0EC9">
      <w:pPr>
        <w:pStyle w:val="Loendilik"/>
        <w:numPr>
          <w:ilvl w:val="0"/>
          <w:numId w:val="2"/>
        </w:numPr>
        <w:spacing w:after="0" w:line="240" w:lineRule="auto"/>
        <w:jc w:val="both"/>
        <w:rPr>
          <w:rFonts w:ascii="Times New Roman" w:hAnsi="Times New Roman" w:cs="Times New Roman"/>
          <w:sz w:val="24"/>
          <w:szCs w:val="24"/>
        </w:rPr>
      </w:pPr>
      <w:r w:rsidRPr="00BB6B2F">
        <w:rPr>
          <w:rFonts w:ascii="Times New Roman" w:hAnsi="Times New Roman" w:cs="Times New Roman"/>
          <w:sz w:val="24"/>
          <w:szCs w:val="24"/>
        </w:rPr>
        <w:t>Põrandkütte paigald</w:t>
      </w:r>
      <w:r w:rsidR="0052402F">
        <w:rPr>
          <w:rFonts w:ascii="Times New Roman" w:hAnsi="Times New Roman" w:cs="Times New Roman"/>
          <w:sz w:val="24"/>
          <w:szCs w:val="24"/>
        </w:rPr>
        <w:t>amisel</w:t>
      </w:r>
      <w:r w:rsidRPr="00BB6B2F">
        <w:rPr>
          <w:rFonts w:ascii="Times New Roman" w:hAnsi="Times New Roman" w:cs="Times New Roman"/>
          <w:sz w:val="24"/>
          <w:szCs w:val="24"/>
        </w:rPr>
        <w:t xml:space="preserve"> toetatakse ainult põrandkütte kollektorite (torustike) ja sellega seotud toruarmatuuri paigaldust. Põranda konstruktsioonide</w:t>
      </w:r>
      <w:r w:rsidR="00A2223D" w:rsidRPr="00BB6B2F">
        <w:rPr>
          <w:rFonts w:ascii="Times New Roman" w:hAnsi="Times New Roman" w:cs="Times New Roman"/>
          <w:sz w:val="24"/>
          <w:szCs w:val="24"/>
        </w:rPr>
        <w:t xml:space="preserve">ga seotud ehitustöid (betoonivalu, soojustamine jms) </w:t>
      </w:r>
      <w:r w:rsidR="007879AD" w:rsidRPr="00BB6B2F">
        <w:rPr>
          <w:rFonts w:ascii="Times New Roman" w:hAnsi="Times New Roman" w:cs="Times New Roman"/>
          <w:sz w:val="24"/>
          <w:szCs w:val="24"/>
        </w:rPr>
        <w:t xml:space="preserve">ning siseviimistlust </w:t>
      </w:r>
      <w:r w:rsidR="00A2223D" w:rsidRPr="00BB6B2F">
        <w:rPr>
          <w:rFonts w:ascii="Times New Roman" w:hAnsi="Times New Roman" w:cs="Times New Roman"/>
          <w:sz w:val="24"/>
          <w:szCs w:val="24"/>
        </w:rPr>
        <w:t>ei toetata.</w:t>
      </w:r>
    </w:p>
    <w:p w14:paraId="5085446E" w14:textId="47B5ACCB" w:rsidR="00CE4EB3" w:rsidRPr="00CE4EB3" w:rsidRDefault="00CE4EB3" w:rsidP="005E0EC9">
      <w:pPr>
        <w:pStyle w:val="Loendilik"/>
        <w:numPr>
          <w:ilvl w:val="0"/>
          <w:numId w:val="2"/>
        </w:numPr>
        <w:spacing w:after="0" w:line="240" w:lineRule="auto"/>
        <w:rPr>
          <w:rFonts w:ascii="Times New Roman" w:hAnsi="Times New Roman" w:cs="Times New Roman"/>
          <w:sz w:val="24"/>
          <w:szCs w:val="24"/>
        </w:rPr>
      </w:pPr>
      <w:r w:rsidRPr="00CE4EB3">
        <w:rPr>
          <w:rFonts w:ascii="Times New Roman" w:hAnsi="Times New Roman" w:cs="Times New Roman"/>
          <w:sz w:val="24"/>
          <w:szCs w:val="24"/>
        </w:rPr>
        <w:t xml:space="preserve">Korstnasüsteemide </w:t>
      </w:r>
      <w:del w:id="33" w:author="Heidi Koger" w:date="2025-02-17T14:25:00Z" w16du:dateUtc="2025-02-17T12:25:00Z">
        <w:r w:rsidRPr="00CE4EB3" w:rsidDel="0035739D">
          <w:rPr>
            <w:rFonts w:ascii="Times New Roman" w:hAnsi="Times New Roman" w:cs="Times New Roman"/>
            <w:sz w:val="24"/>
            <w:szCs w:val="24"/>
          </w:rPr>
          <w:delText>ehitamisel</w:delText>
        </w:r>
      </w:del>
      <w:r w:rsidRPr="00CE4EB3">
        <w:rPr>
          <w:rFonts w:ascii="Times New Roman" w:hAnsi="Times New Roman" w:cs="Times New Roman"/>
          <w:sz w:val="24"/>
          <w:szCs w:val="24"/>
        </w:rPr>
        <w:t xml:space="preserve">, </w:t>
      </w:r>
      <w:del w:id="34" w:author="Heidi Koger" w:date="2025-02-17T14:23:00Z" w16du:dateUtc="2025-02-17T12:23:00Z">
        <w:r w:rsidRPr="00CE4EB3" w:rsidDel="0035739D">
          <w:rPr>
            <w:rFonts w:ascii="Times New Roman" w:hAnsi="Times New Roman" w:cs="Times New Roman"/>
            <w:sz w:val="24"/>
            <w:szCs w:val="24"/>
          </w:rPr>
          <w:delText xml:space="preserve">moodulahjude ja -kaminate paigaldusel ning käsitööna valminud </w:delText>
        </w:r>
      </w:del>
      <w:r w:rsidRPr="00CE4EB3">
        <w:rPr>
          <w:rFonts w:ascii="Times New Roman" w:hAnsi="Times New Roman" w:cs="Times New Roman"/>
          <w:sz w:val="24"/>
          <w:szCs w:val="24"/>
        </w:rPr>
        <w:t xml:space="preserve">ahjude </w:t>
      </w:r>
      <w:ins w:id="35" w:author="Heidi Koger" w:date="2025-02-17T14:23:00Z" w16du:dateUtc="2025-02-17T12:23:00Z">
        <w:r w:rsidR="0035739D">
          <w:rPr>
            <w:rFonts w:ascii="Times New Roman" w:hAnsi="Times New Roman" w:cs="Times New Roman"/>
            <w:sz w:val="24"/>
            <w:szCs w:val="24"/>
          </w:rPr>
          <w:t xml:space="preserve">või pliitide </w:t>
        </w:r>
      </w:ins>
      <w:r w:rsidRPr="00CE4EB3">
        <w:rPr>
          <w:rFonts w:ascii="Times New Roman" w:hAnsi="Times New Roman" w:cs="Times New Roman"/>
          <w:sz w:val="24"/>
          <w:szCs w:val="24"/>
        </w:rPr>
        <w:t>ehitamisel</w:t>
      </w:r>
      <w:del w:id="36" w:author="Heidi Koger" w:date="2025-02-17T14:27:00Z" w16du:dateUtc="2025-02-17T12:27:00Z">
        <w:r w:rsidRPr="00CE4EB3" w:rsidDel="0035739D">
          <w:rPr>
            <w:rFonts w:ascii="Times New Roman" w:hAnsi="Times New Roman" w:cs="Times New Roman"/>
            <w:sz w:val="24"/>
            <w:szCs w:val="24"/>
          </w:rPr>
          <w:delText xml:space="preserve">, mis </w:delText>
        </w:r>
      </w:del>
      <w:r w:rsidRPr="00CE4EB3">
        <w:rPr>
          <w:rFonts w:ascii="Times New Roman" w:hAnsi="Times New Roman" w:cs="Times New Roman"/>
          <w:sz w:val="24"/>
          <w:szCs w:val="24"/>
        </w:rPr>
        <w:t>peavad</w:t>
      </w:r>
      <w:ins w:id="37" w:author="Heidi Koger" w:date="2025-02-17T14:27:00Z" w16du:dateUtc="2025-02-17T12:27:00Z">
        <w:r w:rsidR="0035739D">
          <w:rPr>
            <w:rFonts w:ascii="Times New Roman" w:hAnsi="Times New Roman" w:cs="Times New Roman"/>
            <w:sz w:val="24"/>
            <w:szCs w:val="24"/>
          </w:rPr>
          <w:t xml:space="preserve"> olema järgitud</w:t>
        </w:r>
      </w:ins>
      <w:r w:rsidRPr="00CE4EB3">
        <w:rPr>
          <w:rFonts w:ascii="Times New Roman" w:hAnsi="Times New Roman" w:cs="Times New Roman"/>
          <w:sz w:val="24"/>
          <w:szCs w:val="24"/>
        </w:rPr>
        <w:t xml:space="preserve"> </w:t>
      </w:r>
      <w:del w:id="38" w:author="Heidi Koger" w:date="2025-02-17T14:27:00Z" w16du:dateUtc="2025-02-17T12:27:00Z">
        <w:r w:rsidRPr="00CE4EB3" w:rsidDel="0035739D">
          <w:rPr>
            <w:rFonts w:ascii="Times New Roman" w:hAnsi="Times New Roman" w:cs="Times New Roman"/>
            <w:sz w:val="24"/>
            <w:szCs w:val="24"/>
          </w:rPr>
          <w:delText xml:space="preserve">vastama </w:delText>
        </w:r>
      </w:del>
      <w:r w:rsidRPr="00CE4EB3">
        <w:rPr>
          <w:rFonts w:ascii="Times New Roman" w:hAnsi="Times New Roman" w:cs="Times New Roman"/>
          <w:sz w:val="24"/>
          <w:szCs w:val="24"/>
        </w:rPr>
        <w:t>standardi EVS-EN-15544</w:t>
      </w:r>
      <w:ins w:id="39" w:author="Heidi Koger" w:date="2025-02-17T14:27:00Z" w16du:dateUtc="2025-02-17T12:27:00Z">
        <w:r w:rsidR="0035739D">
          <w:rPr>
            <w:rFonts w:ascii="Times New Roman" w:hAnsi="Times New Roman" w:cs="Times New Roman"/>
            <w:sz w:val="24"/>
            <w:szCs w:val="24"/>
          </w:rPr>
          <w:t>, EVS-EN 15250</w:t>
        </w:r>
      </w:ins>
      <w:r w:rsidRPr="00CE4EB3">
        <w:rPr>
          <w:rFonts w:ascii="Times New Roman" w:hAnsi="Times New Roman" w:cs="Times New Roman"/>
          <w:sz w:val="24"/>
          <w:szCs w:val="24"/>
        </w:rPr>
        <w:t xml:space="preserve"> või mõne muu samaväärse rahvusvahelise või Euroopa standardiorganisatsiooni standardi nõu</w:t>
      </w:r>
      <w:r w:rsidR="0035739D">
        <w:rPr>
          <w:rFonts w:ascii="Times New Roman" w:hAnsi="Times New Roman" w:cs="Times New Roman"/>
          <w:sz w:val="24"/>
          <w:szCs w:val="24"/>
        </w:rPr>
        <w:t>ded.</w:t>
      </w:r>
      <w:r w:rsidR="004A1497">
        <w:rPr>
          <w:rFonts w:ascii="Times New Roman" w:hAnsi="Times New Roman" w:cs="Times New Roman"/>
          <w:sz w:val="24"/>
          <w:szCs w:val="24"/>
        </w:rPr>
        <w:t xml:space="preserve"> </w:t>
      </w:r>
      <w:r w:rsidR="0035739D">
        <w:rPr>
          <w:rFonts w:ascii="Times New Roman" w:hAnsi="Times New Roman" w:cs="Times New Roman"/>
          <w:sz w:val="24"/>
          <w:szCs w:val="24"/>
        </w:rPr>
        <w:t>N</w:t>
      </w:r>
      <w:r w:rsidRPr="00CE4EB3">
        <w:rPr>
          <w:rFonts w:ascii="Times New Roman" w:hAnsi="Times New Roman" w:cs="Times New Roman"/>
          <w:sz w:val="24"/>
          <w:szCs w:val="24"/>
        </w:rPr>
        <w:t>eed pea</w:t>
      </w:r>
      <w:r w:rsidR="002644AA">
        <w:rPr>
          <w:rFonts w:ascii="Times New Roman" w:hAnsi="Times New Roman" w:cs="Times New Roman"/>
          <w:sz w:val="24"/>
          <w:szCs w:val="24"/>
        </w:rPr>
        <w:t>b</w:t>
      </w:r>
      <w:r w:rsidRPr="00CE4EB3">
        <w:rPr>
          <w:rFonts w:ascii="Times New Roman" w:hAnsi="Times New Roman" w:cs="Times New Roman"/>
          <w:sz w:val="24"/>
          <w:szCs w:val="24"/>
        </w:rPr>
        <w:t xml:space="preserve"> olema ehita</w:t>
      </w:r>
      <w:r w:rsidR="002644AA">
        <w:rPr>
          <w:rFonts w:ascii="Times New Roman" w:hAnsi="Times New Roman" w:cs="Times New Roman"/>
          <w:sz w:val="24"/>
          <w:szCs w:val="24"/>
        </w:rPr>
        <w:t>n</w:t>
      </w:r>
      <w:r w:rsidRPr="00CE4EB3">
        <w:rPr>
          <w:rFonts w:ascii="Times New Roman" w:hAnsi="Times New Roman" w:cs="Times New Roman"/>
          <w:sz w:val="24"/>
          <w:szCs w:val="24"/>
        </w:rPr>
        <w:t>ud</w:t>
      </w:r>
      <w:r w:rsidR="0035739D">
        <w:rPr>
          <w:rFonts w:ascii="Times New Roman" w:hAnsi="Times New Roman" w:cs="Times New Roman"/>
          <w:sz w:val="24"/>
          <w:szCs w:val="24"/>
        </w:rPr>
        <w:t xml:space="preserve"> ja paigalda</w:t>
      </w:r>
      <w:r w:rsidR="002644AA">
        <w:rPr>
          <w:rFonts w:ascii="Times New Roman" w:hAnsi="Times New Roman" w:cs="Times New Roman"/>
          <w:sz w:val="24"/>
          <w:szCs w:val="24"/>
        </w:rPr>
        <w:t>n</w:t>
      </w:r>
      <w:r w:rsidR="0035739D">
        <w:rPr>
          <w:rFonts w:ascii="Times New Roman" w:hAnsi="Times New Roman" w:cs="Times New Roman"/>
          <w:sz w:val="24"/>
          <w:szCs w:val="24"/>
        </w:rPr>
        <w:t>ud</w:t>
      </w:r>
      <w:r w:rsidRPr="00CE4EB3">
        <w:rPr>
          <w:rFonts w:ascii="Times New Roman" w:hAnsi="Times New Roman" w:cs="Times New Roman"/>
          <w:sz w:val="24"/>
          <w:szCs w:val="24"/>
        </w:rPr>
        <w:t xml:space="preserve"> vastava kutsetunnistus</w:t>
      </w:r>
      <w:r w:rsidR="002644AA">
        <w:rPr>
          <w:rFonts w:ascii="Times New Roman" w:hAnsi="Times New Roman" w:cs="Times New Roman"/>
          <w:sz w:val="24"/>
          <w:szCs w:val="24"/>
        </w:rPr>
        <w:t>ega</w:t>
      </w:r>
      <w:r w:rsidRPr="00CE4EB3">
        <w:rPr>
          <w:rFonts w:ascii="Times New Roman" w:hAnsi="Times New Roman" w:cs="Times New Roman"/>
          <w:sz w:val="24"/>
          <w:szCs w:val="24"/>
        </w:rPr>
        <w:t xml:space="preserve"> pottsep</w:t>
      </w:r>
      <w:r w:rsidR="002644AA">
        <w:rPr>
          <w:rFonts w:ascii="Times New Roman" w:hAnsi="Times New Roman" w:cs="Times New Roman"/>
          <w:sz w:val="24"/>
          <w:szCs w:val="24"/>
        </w:rPr>
        <w:t>p</w:t>
      </w:r>
      <w:r w:rsidRPr="00CE4EB3">
        <w:rPr>
          <w:rFonts w:ascii="Times New Roman" w:hAnsi="Times New Roman" w:cs="Times New Roman"/>
          <w:sz w:val="24"/>
          <w:szCs w:val="24"/>
        </w:rPr>
        <w:t>.</w:t>
      </w:r>
    </w:p>
    <w:p w14:paraId="326EE2A3" w14:textId="498E8B43" w:rsidR="007443E6" w:rsidRPr="007443E6" w:rsidRDefault="007443E6" w:rsidP="005E0EC9">
      <w:pPr>
        <w:pStyle w:val="Loendilik"/>
        <w:numPr>
          <w:ilvl w:val="0"/>
          <w:numId w:val="2"/>
        </w:numPr>
        <w:spacing w:after="0" w:line="240" w:lineRule="auto"/>
        <w:rPr>
          <w:rFonts w:ascii="Times New Roman" w:hAnsi="Times New Roman" w:cs="Times New Roman"/>
          <w:sz w:val="24"/>
          <w:szCs w:val="24"/>
        </w:rPr>
      </w:pPr>
      <w:r w:rsidRPr="00AC0FA8">
        <w:rPr>
          <w:rFonts w:ascii="Times New Roman" w:hAnsi="Times New Roman" w:cs="Times New Roman"/>
          <w:sz w:val="24"/>
          <w:szCs w:val="24"/>
        </w:rPr>
        <w:t>Toetatakse olemasolevate</w:t>
      </w:r>
      <w:r w:rsidRPr="007443E6">
        <w:rPr>
          <w:rFonts w:ascii="Times New Roman" w:hAnsi="Times New Roman" w:cs="Times New Roman"/>
          <w:sz w:val="24"/>
          <w:szCs w:val="24"/>
        </w:rPr>
        <w:t xml:space="preserve"> ahjude asemel uute ahjude ehitamist või paigaldamist. Samuti toetatakse olemasolevate ahjude rekonstrueerimist, olemasoleva ahju standardiga EVS-EN15544 või mõne muu samaväärse rahvusvahelise või Euroopa </w:t>
      </w:r>
      <w:r w:rsidRPr="007443E6">
        <w:rPr>
          <w:rFonts w:ascii="Times New Roman" w:hAnsi="Times New Roman" w:cs="Times New Roman"/>
          <w:sz w:val="24"/>
          <w:szCs w:val="24"/>
        </w:rPr>
        <w:lastRenderedPageBreak/>
        <w:t>standardiorganisatsiooni standardi vastavusse viimine eeldab olemasoleva ahju suures mahus maha lõhkumist ja uuesti üles ehitamist</w:t>
      </w:r>
      <w:r w:rsidR="00AC0FA8">
        <w:rPr>
          <w:rFonts w:ascii="Times New Roman" w:hAnsi="Times New Roman" w:cs="Times New Roman"/>
          <w:sz w:val="24"/>
          <w:szCs w:val="24"/>
        </w:rPr>
        <w:t>,</w:t>
      </w:r>
      <w:r w:rsidRPr="007443E6">
        <w:rPr>
          <w:rFonts w:ascii="Times New Roman" w:hAnsi="Times New Roman" w:cs="Times New Roman"/>
          <w:sz w:val="24"/>
          <w:szCs w:val="24"/>
        </w:rPr>
        <w:t xml:space="preserve"> taaskasutades välispinnal kasutuskõlblikke detaile vanast ahjust. Olemasolevate ahjude remonti ei toetata.</w:t>
      </w:r>
    </w:p>
    <w:p w14:paraId="3E448F2E" w14:textId="7C816413" w:rsidR="007443E6" w:rsidRPr="007443E6" w:rsidRDefault="007443E6" w:rsidP="005E0EC9">
      <w:pPr>
        <w:pStyle w:val="Loendilik"/>
        <w:numPr>
          <w:ilvl w:val="0"/>
          <w:numId w:val="2"/>
        </w:numPr>
        <w:spacing w:after="0" w:line="240" w:lineRule="auto"/>
        <w:rPr>
          <w:rFonts w:ascii="Times New Roman" w:hAnsi="Times New Roman" w:cs="Times New Roman"/>
          <w:sz w:val="24"/>
          <w:szCs w:val="24"/>
        </w:rPr>
      </w:pPr>
      <w:r w:rsidRPr="007443E6">
        <w:rPr>
          <w:rFonts w:ascii="Times New Roman" w:hAnsi="Times New Roman" w:cs="Times New Roman"/>
          <w:sz w:val="24"/>
          <w:szCs w:val="24"/>
        </w:rPr>
        <w:t>Kuna tahkel kütusel põhinev küttesüsteem peab vastama ka tuleohutuse standardile EVS 8123:2018 või mõne</w:t>
      </w:r>
      <w:r w:rsidR="00AC0FA8">
        <w:rPr>
          <w:rFonts w:ascii="Times New Roman" w:hAnsi="Times New Roman" w:cs="Times New Roman"/>
          <w:sz w:val="24"/>
          <w:szCs w:val="24"/>
        </w:rPr>
        <w:t>le</w:t>
      </w:r>
      <w:r w:rsidRPr="007443E6">
        <w:rPr>
          <w:rFonts w:ascii="Times New Roman" w:hAnsi="Times New Roman" w:cs="Times New Roman"/>
          <w:sz w:val="24"/>
          <w:szCs w:val="24"/>
        </w:rPr>
        <w:t xml:space="preserve"> muu</w:t>
      </w:r>
      <w:r w:rsidR="00AC0FA8">
        <w:rPr>
          <w:rFonts w:ascii="Times New Roman" w:hAnsi="Times New Roman" w:cs="Times New Roman"/>
          <w:sz w:val="24"/>
          <w:szCs w:val="24"/>
        </w:rPr>
        <w:t>le</w:t>
      </w:r>
      <w:r w:rsidRPr="007443E6">
        <w:rPr>
          <w:rFonts w:ascii="Times New Roman" w:hAnsi="Times New Roman" w:cs="Times New Roman"/>
          <w:sz w:val="24"/>
          <w:szCs w:val="24"/>
        </w:rPr>
        <w:t xml:space="preserve"> samaväärse</w:t>
      </w:r>
      <w:r w:rsidR="00AC0FA8">
        <w:rPr>
          <w:rFonts w:ascii="Times New Roman" w:hAnsi="Times New Roman" w:cs="Times New Roman"/>
          <w:sz w:val="24"/>
          <w:szCs w:val="24"/>
        </w:rPr>
        <w:t>le</w:t>
      </w:r>
      <w:r w:rsidRPr="007443E6">
        <w:rPr>
          <w:rFonts w:ascii="Times New Roman" w:hAnsi="Times New Roman" w:cs="Times New Roman"/>
          <w:sz w:val="24"/>
          <w:szCs w:val="24"/>
        </w:rPr>
        <w:t xml:space="preserve"> rahvusvahelise</w:t>
      </w:r>
      <w:r w:rsidR="00AC0FA8">
        <w:rPr>
          <w:rFonts w:ascii="Times New Roman" w:hAnsi="Times New Roman" w:cs="Times New Roman"/>
          <w:sz w:val="24"/>
          <w:szCs w:val="24"/>
        </w:rPr>
        <w:t>le</w:t>
      </w:r>
      <w:r w:rsidRPr="007443E6">
        <w:rPr>
          <w:rFonts w:ascii="Times New Roman" w:hAnsi="Times New Roman" w:cs="Times New Roman"/>
          <w:sz w:val="24"/>
          <w:szCs w:val="24"/>
        </w:rPr>
        <w:t xml:space="preserve"> või Euroopa standardiorganisatsiooni standardi</w:t>
      </w:r>
      <w:r w:rsidR="00AC0FA8">
        <w:rPr>
          <w:rFonts w:ascii="Times New Roman" w:hAnsi="Times New Roman" w:cs="Times New Roman"/>
          <w:sz w:val="24"/>
          <w:szCs w:val="24"/>
        </w:rPr>
        <w:t>le</w:t>
      </w:r>
      <w:r w:rsidRPr="007443E6">
        <w:rPr>
          <w:rFonts w:ascii="Times New Roman" w:hAnsi="Times New Roman" w:cs="Times New Roman"/>
          <w:sz w:val="24"/>
          <w:szCs w:val="24"/>
        </w:rPr>
        <w:t>, tuleb vajaduse korral viia ka korstnasüsteem nõuetega vastavusse.</w:t>
      </w:r>
    </w:p>
    <w:p w14:paraId="26A72236" w14:textId="6FA9582F" w:rsidR="00AC0FA8" w:rsidRDefault="0082525D" w:rsidP="00AC0FA8">
      <w:pPr>
        <w:pStyle w:val="Loendilik"/>
        <w:numPr>
          <w:ilvl w:val="0"/>
          <w:numId w:val="2"/>
        </w:numPr>
        <w:spacing w:after="0" w:line="240" w:lineRule="auto"/>
        <w:jc w:val="both"/>
        <w:rPr>
          <w:rFonts w:ascii="Times New Roman" w:hAnsi="Times New Roman" w:cs="Times New Roman"/>
          <w:sz w:val="24"/>
          <w:szCs w:val="24"/>
        </w:rPr>
      </w:pPr>
      <w:r w:rsidRPr="00BB6B2F">
        <w:rPr>
          <w:rFonts w:ascii="Times New Roman" w:hAnsi="Times New Roman" w:cs="Times New Roman"/>
          <w:sz w:val="24"/>
          <w:szCs w:val="24"/>
        </w:rPr>
        <w:t>K</w:t>
      </w:r>
      <w:r w:rsidR="00863CEC" w:rsidRPr="00BB6B2F">
        <w:rPr>
          <w:rFonts w:ascii="Times New Roman" w:hAnsi="Times New Roman" w:cs="Times New Roman"/>
          <w:sz w:val="24"/>
          <w:szCs w:val="24"/>
        </w:rPr>
        <w:t xml:space="preserve">üttesüsteemi </w:t>
      </w:r>
      <w:r w:rsidRPr="00BB6B2F">
        <w:rPr>
          <w:rFonts w:ascii="Times New Roman" w:hAnsi="Times New Roman" w:cs="Times New Roman"/>
          <w:sz w:val="24"/>
          <w:szCs w:val="24"/>
        </w:rPr>
        <w:t>vahetamisel</w:t>
      </w:r>
      <w:r w:rsidR="00B96DA4" w:rsidRPr="00BB6B2F">
        <w:rPr>
          <w:rFonts w:ascii="Times New Roman" w:hAnsi="Times New Roman" w:cs="Times New Roman"/>
          <w:sz w:val="24"/>
          <w:szCs w:val="24"/>
        </w:rPr>
        <w:t xml:space="preserve"> </w:t>
      </w:r>
      <w:r w:rsidRPr="00BB6B2F">
        <w:rPr>
          <w:rFonts w:ascii="Times New Roman" w:hAnsi="Times New Roman" w:cs="Times New Roman"/>
          <w:sz w:val="24"/>
          <w:szCs w:val="24"/>
        </w:rPr>
        <w:t xml:space="preserve">peab </w:t>
      </w:r>
      <w:r w:rsidR="00863CEC" w:rsidRPr="00BB6B2F">
        <w:rPr>
          <w:rFonts w:ascii="Times New Roman" w:hAnsi="Times New Roman" w:cs="Times New Roman"/>
          <w:sz w:val="24"/>
          <w:szCs w:val="24"/>
        </w:rPr>
        <w:t>vana</w:t>
      </w:r>
      <w:r w:rsidR="00B96DA4" w:rsidRPr="00BB6B2F">
        <w:rPr>
          <w:rFonts w:ascii="Times New Roman" w:hAnsi="Times New Roman" w:cs="Times New Roman"/>
          <w:sz w:val="24"/>
          <w:szCs w:val="24"/>
        </w:rPr>
        <w:t xml:space="preserve"> tahkel kütusel põhinev</w:t>
      </w:r>
      <w:r w:rsidR="00270A6E" w:rsidRPr="00BB6B2F">
        <w:rPr>
          <w:rFonts w:ascii="Times New Roman" w:hAnsi="Times New Roman" w:cs="Times New Roman"/>
          <w:sz w:val="24"/>
          <w:szCs w:val="24"/>
        </w:rPr>
        <w:t>a küttesüsteemi eemaldam</w:t>
      </w:r>
      <w:r w:rsidR="00863CEC" w:rsidRPr="00BB6B2F">
        <w:rPr>
          <w:rFonts w:ascii="Times New Roman" w:hAnsi="Times New Roman" w:cs="Times New Roman"/>
          <w:sz w:val="24"/>
          <w:szCs w:val="24"/>
        </w:rPr>
        <w:t>a</w:t>
      </w:r>
      <w:r w:rsidRPr="00BB6B2F">
        <w:rPr>
          <w:rFonts w:ascii="Times New Roman" w:hAnsi="Times New Roman" w:cs="Times New Roman"/>
          <w:sz w:val="24"/>
          <w:szCs w:val="24"/>
        </w:rPr>
        <w:t xml:space="preserve"> või uuendama</w:t>
      </w:r>
      <w:r w:rsidR="00863CEC" w:rsidRPr="00BB6B2F">
        <w:rPr>
          <w:rFonts w:ascii="Times New Roman" w:hAnsi="Times New Roman" w:cs="Times New Roman"/>
          <w:sz w:val="24"/>
          <w:szCs w:val="24"/>
        </w:rPr>
        <w:t xml:space="preserve">. Näiteks, kui elamus on vana ahi, </w:t>
      </w:r>
      <w:r w:rsidRPr="00BB6B2F">
        <w:rPr>
          <w:rFonts w:ascii="Times New Roman" w:hAnsi="Times New Roman" w:cs="Times New Roman"/>
          <w:sz w:val="24"/>
          <w:szCs w:val="24"/>
        </w:rPr>
        <w:t>siis</w:t>
      </w:r>
      <w:r w:rsidR="00863CEC" w:rsidRPr="00BB6B2F">
        <w:rPr>
          <w:rFonts w:ascii="Times New Roman" w:hAnsi="Times New Roman" w:cs="Times New Roman"/>
          <w:sz w:val="24"/>
          <w:szCs w:val="24"/>
        </w:rPr>
        <w:t xml:space="preserve"> pärast uue küttesüsteemi paigaldamist</w:t>
      </w:r>
      <w:r w:rsidRPr="00BB6B2F">
        <w:rPr>
          <w:rFonts w:ascii="Times New Roman" w:hAnsi="Times New Roman" w:cs="Times New Roman"/>
          <w:sz w:val="24"/>
          <w:szCs w:val="24"/>
        </w:rPr>
        <w:t xml:space="preserve"> (üksikelamutes kõige sagedamini soojuspump)</w:t>
      </w:r>
      <w:r w:rsidR="00863CEC" w:rsidRPr="00BB6B2F">
        <w:rPr>
          <w:rFonts w:ascii="Times New Roman" w:hAnsi="Times New Roman" w:cs="Times New Roman"/>
          <w:sz w:val="24"/>
          <w:szCs w:val="24"/>
        </w:rPr>
        <w:t xml:space="preserve"> </w:t>
      </w:r>
      <w:r w:rsidRPr="00BB6B2F">
        <w:rPr>
          <w:rFonts w:ascii="Times New Roman" w:hAnsi="Times New Roman" w:cs="Times New Roman"/>
          <w:sz w:val="24"/>
          <w:szCs w:val="24"/>
        </w:rPr>
        <w:t>ehitatakse ka uus ahi</w:t>
      </w:r>
      <w:r w:rsidR="00863CEC" w:rsidRPr="00BB6B2F">
        <w:rPr>
          <w:rFonts w:ascii="Times New Roman" w:hAnsi="Times New Roman" w:cs="Times New Roman"/>
          <w:sz w:val="24"/>
          <w:szCs w:val="24"/>
        </w:rPr>
        <w:t>. Kriisivalmiduse seisukohalt on alternatiivsete kütmisvõimaluste olemasolu väga oluline.</w:t>
      </w:r>
    </w:p>
    <w:p w14:paraId="78FBE7F4" w14:textId="77777777" w:rsidR="00AC0FA8" w:rsidRPr="005E0EC9" w:rsidRDefault="00AC0FA8" w:rsidP="005E0EC9">
      <w:pPr>
        <w:pStyle w:val="Loendilik"/>
        <w:spacing w:after="0" w:line="240" w:lineRule="auto"/>
        <w:jc w:val="both"/>
        <w:rPr>
          <w:rFonts w:ascii="Times New Roman" w:hAnsi="Times New Roman" w:cs="Times New Roman"/>
          <w:sz w:val="24"/>
          <w:szCs w:val="24"/>
        </w:rPr>
      </w:pPr>
    </w:p>
    <w:p w14:paraId="73D5E7C8" w14:textId="4BC9BA72" w:rsidR="00432AFD" w:rsidRPr="00BB6B2F" w:rsidRDefault="00432AFD" w:rsidP="005E0EC9">
      <w:pPr>
        <w:pStyle w:val="Pealkiri2"/>
        <w:spacing w:before="0" w:line="240" w:lineRule="auto"/>
        <w:jc w:val="both"/>
        <w:rPr>
          <w:rFonts w:ascii="Times New Roman" w:hAnsi="Times New Roman" w:cs="Times New Roman"/>
          <w:sz w:val="24"/>
          <w:szCs w:val="24"/>
        </w:rPr>
      </w:pPr>
      <w:r w:rsidRPr="00BB6B2F">
        <w:rPr>
          <w:rFonts w:ascii="Times New Roman" w:hAnsi="Times New Roman" w:cs="Times New Roman"/>
          <w:sz w:val="24"/>
          <w:szCs w:val="24"/>
        </w:rPr>
        <w:t>Toetuse saajad</w:t>
      </w:r>
    </w:p>
    <w:p w14:paraId="7FB6AD9A" w14:textId="4AE64BA9" w:rsidR="007443E6" w:rsidRDefault="007443E6">
      <w:pPr>
        <w:spacing w:after="0" w:line="240" w:lineRule="auto"/>
        <w:jc w:val="both"/>
        <w:rPr>
          <w:rFonts w:ascii="Times New Roman" w:hAnsi="Times New Roman" w:cs="Times New Roman"/>
          <w:sz w:val="24"/>
          <w:szCs w:val="24"/>
        </w:rPr>
      </w:pPr>
      <w:r w:rsidRPr="007443E6">
        <w:rPr>
          <w:rFonts w:ascii="Times New Roman" w:hAnsi="Times New Roman" w:cs="Times New Roman"/>
          <w:sz w:val="24"/>
          <w:szCs w:val="24"/>
        </w:rPr>
        <w:t>Toetuse saajad on eraisikud. Toetuse saamiseks peab taotleja elamu olema ehitatud õiguslikul alusel (nt väljastatud ehitus- või kasutusluba või on võimalik tõendada muul viisil) ning kasutusele võetud</w:t>
      </w:r>
      <w:del w:id="40" w:author="Andri Alliksoo" w:date="2025-01-22T10:52:00Z" w16du:dateUtc="2025-01-22T08:52:00Z">
        <w:r w:rsidRPr="007443E6" w:rsidDel="007443E6">
          <w:rPr>
            <w:rFonts w:ascii="Times New Roman" w:hAnsi="Times New Roman" w:cs="Times New Roman"/>
            <w:sz w:val="24"/>
            <w:szCs w:val="24"/>
          </w:rPr>
          <w:delText xml:space="preserve"> enne 2010. aastat,</w:delText>
        </w:r>
      </w:del>
      <w:ins w:id="41" w:author="Andri Alliksoo" w:date="2025-01-22T10:52:00Z" w16du:dateUtc="2025-01-22T08:52:00Z">
        <w:r>
          <w:rPr>
            <w:rFonts w:ascii="Times New Roman" w:hAnsi="Times New Roman" w:cs="Times New Roman"/>
            <w:sz w:val="24"/>
            <w:szCs w:val="24"/>
          </w:rPr>
          <w:t>.</w:t>
        </w:r>
      </w:ins>
      <w:r w:rsidRPr="007443E6">
        <w:rPr>
          <w:rFonts w:ascii="Times New Roman" w:hAnsi="Times New Roman" w:cs="Times New Roman"/>
          <w:sz w:val="24"/>
          <w:szCs w:val="24"/>
        </w:rPr>
        <w:t xml:space="preserve"> Selle kasutamise otstarbena peab ehitisregistrisse olema kantud üksikelamu, ridaelamu või kaksikelamu sektsioon, kahe korteriga elamu või ridaelamu.</w:t>
      </w:r>
      <w:del w:id="42" w:author="Andri Alliksoo" w:date="2025-01-22T10:52:00Z" w16du:dateUtc="2025-01-22T08:52:00Z">
        <w:r w:rsidRPr="007443E6" w:rsidDel="007443E6">
          <w:rPr>
            <w:rFonts w:ascii="Times New Roman" w:hAnsi="Times New Roman" w:cs="Times New Roman"/>
            <w:sz w:val="24"/>
            <w:szCs w:val="24"/>
          </w:rPr>
          <w:delText xml:space="preserve"> Nimetatud kasutusotstarbega ehitise või selle osa soojusvarustuse liigina peab ehitisregistrisse olema märgitud lokaal- või kohtküte ja energiaallikana tahke kütus.</w:delText>
        </w:r>
      </w:del>
    </w:p>
    <w:p w14:paraId="76E353D4" w14:textId="77777777" w:rsidR="00AC0FA8" w:rsidRDefault="00AC0FA8" w:rsidP="005E0EC9">
      <w:pPr>
        <w:spacing w:after="0" w:line="240" w:lineRule="auto"/>
        <w:jc w:val="both"/>
        <w:rPr>
          <w:rFonts w:ascii="Times New Roman" w:hAnsi="Times New Roman" w:cs="Times New Roman"/>
          <w:sz w:val="24"/>
          <w:szCs w:val="24"/>
        </w:rPr>
      </w:pPr>
    </w:p>
    <w:p w14:paraId="1300161F" w14:textId="62FED2D4" w:rsidR="00863CEC" w:rsidRPr="00BB6B2F" w:rsidRDefault="00863CEC" w:rsidP="005E0EC9">
      <w:pPr>
        <w:pStyle w:val="Pealkiri2"/>
        <w:spacing w:before="0" w:line="240" w:lineRule="auto"/>
        <w:rPr>
          <w:rFonts w:ascii="Times New Roman" w:hAnsi="Times New Roman" w:cs="Times New Roman"/>
          <w:sz w:val="24"/>
          <w:szCs w:val="24"/>
        </w:rPr>
      </w:pPr>
      <w:r w:rsidRPr="00BB6B2F">
        <w:rPr>
          <w:rFonts w:ascii="Times New Roman" w:hAnsi="Times New Roman" w:cs="Times New Roman"/>
          <w:sz w:val="24"/>
          <w:szCs w:val="24"/>
        </w:rPr>
        <w:t>Toetussumma kujundamine</w:t>
      </w:r>
    </w:p>
    <w:p w14:paraId="22E02823" w14:textId="29A50785" w:rsidR="005C536C" w:rsidRDefault="00880C59">
      <w:pPr>
        <w:spacing w:after="0" w:line="240" w:lineRule="auto"/>
        <w:jc w:val="both"/>
        <w:rPr>
          <w:rFonts w:ascii="Times New Roman" w:hAnsi="Times New Roman" w:cs="Times New Roman"/>
          <w:sz w:val="24"/>
          <w:szCs w:val="24"/>
        </w:rPr>
      </w:pPr>
      <w:r w:rsidRPr="00BB6B2F">
        <w:rPr>
          <w:rFonts w:ascii="Times New Roman" w:hAnsi="Times New Roman" w:cs="Times New Roman"/>
          <w:sz w:val="24"/>
          <w:szCs w:val="24"/>
        </w:rPr>
        <w:t>Määruse „Elamute</w:t>
      </w:r>
      <w:r w:rsidR="005E0EC9">
        <w:rPr>
          <w:rFonts w:ascii="Times New Roman" w:hAnsi="Times New Roman" w:cs="Times New Roman"/>
          <w:sz w:val="24"/>
          <w:szCs w:val="24"/>
        </w:rPr>
        <w:t xml:space="preserve"> liitumise kaugküttevõrkudega</w:t>
      </w:r>
      <w:r w:rsidRPr="00BB6B2F">
        <w:rPr>
          <w:rFonts w:ascii="Times New Roman" w:hAnsi="Times New Roman" w:cs="Times New Roman"/>
          <w:sz w:val="24"/>
          <w:szCs w:val="24"/>
        </w:rPr>
        <w:t xml:space="preserve"> või tahkel kütusel põhineva kütteseadme uuendamise toetuse andmise tingimused ja kord perioodil 2021</w:t>
      </w:r>
      <w:r w:rsidR="00DF63EF" w:rsidRPr="00BB6B2F">
        <w:rPr>
          <w:rFonts w:ascii="Times New Roman" w:hAnsi="Times New Roman" w:cs="Times New Roman"/>
          <w:sz w:val="24"/>
          <w:szCs w:val="24"/>
        </w:rPr>
        <w:t>–</w:t>
      </w:r>
      <w:r w:rsidRPr="00BB6B2F">
        <w:rPr>
          <w:rFonts w:ascii="Times New Roman" w:hAnsi="Times New Roman" w:cs="Times New Roman"/>
          <w:sz w:val="24"/>
          <w:szCs w:val="24"/>
        </w:rPr>
        <w:t xml:space="preserve">2027“ raames toetatavad tegevused on olnud toetavad ka varasemate väikeelamute rekonstrueerimistoetuste voorude </w:t>
      </w:r>
      <w:r w:rsidR="00AC0FA8">
        <w:rPr>
          <w:rFonts w:ascii="Times New Roman" w:hAnsi="Times New Roman" w:cs="Times New Roman"/>
          <w:sz w:val="24"/>
          <w:szCs w:val="24"/>
        </w:rPr>
        <w:t>kaudu</w:t>
      </w:r>
      <w:r w:rsidRPr="00BB6B2F">
        <w:rPr>
          <w:rFonts w:ascii="Times New Roman" w:hAnsi="Times New Roman" w:cs="Times New Roman"/>
          <w:sz w:val="24"/>
          <w:szCs w:val="24"/>
        </w:rPr>
        <w:t xml:space="preserve">. </w:t>
      </w:r>
      <w:r w:rsidR="004A1497" w:rsidRPr="004A1497">
        <w:rPr>
          <w:rFonts w:ascii="Times New Roman" w:hAnsi="Times New Roman" w:cs="Times New Roman"/>
          <w:sz w:val="24"/>
          <w:szCs w:val="24"/>
        </w:rPr>
        <w:t>Ü</w:t>
      </w:r>
      <w:r w:rsidRPr="004A1497">
        <w:rPr>
          <w:rFonts w:ascii="Times New Roman" w:hAnsi="Times New Roman" w:cs="Times New Roman"/>
          <w:sz w:val="24"/>
          <w:szCs w:val="24"/>
        </w:rPr>
        <w:t xml:space="preserve">hikuhinna alusmetoodika koostamisel </w:t>
      </w:r>
      <w:r w:rsidR="004A1497" w:rsidRPr="004A1497">
        <w:rPr>
          <w:rFonts w:ascii="Times New Roman" w:hAnsi="Times New Roman" w:cs="Times New Roman"/>
          <w:sz w:val="24"/>
          <w:szCs w:val="24"/>
        </w:rPr>
        <w:t xml:space="preserve">võeti </w:t>
      </w:r>
      <w:r w:rsidRPr="004A1497">
        <w:rPr>
          <w:rFonts w:ascii="Times New Roman" w:hAnsi="Times New Roman" w:cs="Times New Roman"/>
          <w:sz w:val="24"/>
          <w:szCs w:val="24"/>
        </w:rPr>
        <w:t>arvesse KredExi var</w:t>
      </w:r>
      <w:r w:rsidR="00DF63EF" w:rsidRPr="004A1497">
        <w:rPr>
          <w:rFonts w:ascii="Times New Roman" w:hAnsi="Times New Roman" w:cs="Times New Roman"/>
          <w:sz w:val="24"/>
          <w:szCs w:val="24"/>
        </w:rPr>
        <w:t>em</w:t>
      </w:r>
      <w:r w:rsidRPr="004A1497">
        <w:rPr>
          <w:rFonts w:ascii="Times New Roman" w:hAnsi="Times New Roman" w:cs="Times New Roman"/>
          <w:sz w:val="24"/>
          <w:szCs w:val="24"/>
        </w:rPr>
        <w:t xml:space="preserve"> rakendatud mee</w:t>
      </w:r>
      <w:r w:rsidR="00AC0FA8" w:rsidRPr="004A1497">
        <w:rPr>
          <w:rFonts w:ascii="Times New Roman" w:hAnsi="Times New Roman" w:cs="Times New Roman"/>
          <w:sz w:val="24"/>
          <w:szCs w:val="24"/>
        </w:rPr>
        <w:t>tmest</w:t>
      </w:r>
      <w:r w:rsidRPr="004A1497">
        <w:rPr>
          <w:rFonts w:ascii="Times New Roman" w:hAnsi="Times New Roman" w:cs="Times New Roman"/>
          <w:sz w:val="24"/>
          <w:szCs w:val="24"/>
        </w:rPr>
        <w:t xml:space="preserve"> </w:t>
      </w:r>
      <w:bookmarkStart w:id="43" w:name="_Hlk134194658"/>
      <w:r w:rsidRPr="004A1497">
        <w:rPr>
          <w:rFonts w:ascii="Times New Roman" w:hAnsi="Times New Roman" w:cs="Times New Roman"/>
          <w:sz w:val="24"/>
          <w:szCs w:val="24"/>
        </w:rPr>
        <w:t>„Väikeelamute rekonstrueerimistoetus 2022“</w:t>
      </w:r>
      <w:bookmarkEnd w:id="43"/>
      <w:r w:rsidRPr="004A1497">
        <w:rPr>
          <w:rFonts w:ascii="Times New Roman" w:hAnsi="Times New Roman" w:cs="Times New Roman"/>
          <w:sz w:val="24"/>
          <w:szCs w:val="24"/>
        </w:rPr>
        <w:t xml:space="preserve"> </w:t>
      </w:r>
      <w:r w:rsidR="00AC0FA8" w:rsidRPr="004A1497">
        <w:rPr>
          <w:rFonts w:ascii="Times New Roman" w:hAnsi="Times New Roman" w:cs="Times New Roman"/>
          <w:sz w:val="24"/>
          <w:szCs w:val="24"/>
        </w:rPr>
        <w:t xml:space="preserve">toetuse taotlemisel </w:t>
      </w:r>
      <w:r w:rsidRPr="004A1497">
        <w:rPr>
          <w:rFonts w:ascii="Times New Roman" w:hAnsi="Times New Roman" w:cs="Times New Roman"/>
          <w:sz w:val="24"/>
          <w:szCs w:val="24"/>
        </w:rPr>
        <w:t>taotlustega koos esitatud hinnapakkumised.</w:t>
      </w:r>
      <w:r w:rsidRPr="00BB6B2F">
        <w:rPr>
          <w:rFonts w:ascii="Times New Roman" w:hAnsi="Times New Roman" w:cs="Times New Roman"/>
          <w:sz w:val="24"/>
          <w:szCs w:val="24"/>
        </w:rPr>
        <w:t xml:space="preserve"> Arvestades </w:t>
      </w:r>
      <w:r w:rsidR="00585A4B" w:rsidRPr="00BB6B2F">
        <w:rPr>
          <w:rFonts w:ascii="Times New Roman" w:hAnsi="Times New Roman" w:cs="Times New Roman"/>
          <w:sz w:val="24"/>
          <w:szCs w:val="24"/>
        </w:rPr>
        <w:t>2021. aasta lõpus ja 2022. aastal toimunud hinnatõusu</w:t>
      </w:r>
      <w:r w:rsidR="00DF63EF" w:rsidRPr="00BB6B2F">
        <w:rPr>
          <w:rFonts w:ascii="Times New Roman" w:hAnsi="Times New Roman" w:cs="Times New Roman"/>
          <w:sz w:val="24"/>
          <w:szCs w:val="24"/>
        </w:rPr>
        <w:t>,</w:t>
      </w:r>
      <w:r w:rsidR="00585A4B" w:rsidRPr="00BB6B2F">
        <w:rPr>
          <w:rFonts w:ascii="Times New Roman" w:hAnsi="Times New Roman" w:cs="Times New Roman"/>
          <w:sz w:val="24"/>
          <w:szCs w:val="24"/>
        </w:rPr>
        <w:t xml:space="preserve"> on ü</w:t>
      </w:r>
      <w:r w:rsidRPr="00BB6B2F">
        <w:rPr>
          <w:rFonts w:ascii="Times New Roman" w:hAnsi="Times New Roman" w:cs="Times New Roman"/>
          <w:sz w:val="24"/>
          <w:szCs w:val="24"/>
        </w:rPr>
        <w:t>hikuhinna alusmetoodika koostamisel arvestatud ainult 2022. aasta taotlusvoorus esitatud hinnapakkumi</w:t>
      </w:r>
      <w:r w:rsidR="00585A4B" w:rsidRPr="00BB6B2F">
        <w:rPr>
          <w:rFonts w:ascii="Times New Roman" w:hAnsi="Times New Roman" w:cs="Times New Roman"/>
          <w:sz w:val="24"/>
          <w:szCs w:val="24"/>
        </w:rPr>
        <w:t>stega</w:t>
      </w:r>
      <w:r w:rsidRPr="00BB6B2F">
        <w:rPr>
          <w:rFonts w:ascii="Times New Roman" w:hAnsi="Times New Roman" w:cs="Times New Roman"/>
          <w:sz w:val="24"/>
          <w:szCs w:val="24"/>
        </w:rPr>
        <w:t>.</w:t>
      </w:r>
      <w:r w:rsidR="00585A4B" w:rsidRPr="00BB6B2F">
        <w:rPr>
          <w:rFonts w:ascii="Times New Roman" w:hAnsi="Times New Roman" w:cs="Times New Roman"/>
          <w:sz w:val="24"/>
          <w:szCs w:val="24"/>
        </w:rPr>
        <w:t xml:space="preserve"> </w:t>
      </w:r>
      <w:r w:rsidR="00B21F2F" w:rsidRPr="00BB6B2F">
        <w:rPr>
          <w:rFonts w:ascii="Times New Roman" w:hAnsi="Times New Roman" w:cs="Times New Roman"/>
          <w:sz w:val="24"/>
          <w:szCs w:val="24"/>
        </w:rPr>
        <w:t>Statistikaameti andmetel tõusis ehitushinnaindeks 2022. a võrreldes 2021. a keskmisega 17,8%</w:t>
      </w:r>
      <w:r w:rsidR="00621A61" w:rsidRPr="00BB6B2F">
        <w:rPr>
          <w:rFonts w:ascii="Times New Roman" w:hAnsi="Times New Roman" w:cs="Times New Roman"/>
          <w:sz w:val="24"/>
          <w:szCs w:val="24"/>
        </w:rPr>
        <w:t xml:space="preserve"> (https://www.stat.ee/et/uudised/ehitushinnad-kasvasid-eelmisel-aastal-178).</w:t>
      </w:r>
      <w:r w:rsidR="00E701FA" w:rsidRPr="00BB6B2F">
        <w:rPr>
          <w:rFonts w:ascii="Times New Roman" w:hAnsi="Times New Roman" w:cs="Times New Roman"/>
          <w:sz w:val="24"/>
          <w:szCs w:val="24"/>
        </w:rPr>
        <w:t xml:space="preserve"> </w:t>
      </w:r>
      <w:r w:rsidR="00F45058" w:rsidRPr="00BB6B2F">
        <w:rPr>
          <w:rFonts w:ascii="Times New Roman" w:hAnsi="Times New Roman" w:cs="Times New Roman"/>
          <w:sz w:val="24"/>
          <w:szCs w:val="24"/>
        </w:rPr>
        <w:t xml:space="preserve">Eelnevat </w:t>
      </w:r>
      <w:r w:rsidR="00482607" w:rsidRPr="00BB6B2F">
        <w:rPr>
          <w:rFonts w:ascii="Times New Roman" w:hAnsi="Times New Roman" w:cs="Times New Roman"/>
          <w:sz w:val="24"/>
          <w:szCs w:val="24"/>
        </w:rPr>
        <w:t>a</w:t>
      </w:r>
      <w:r w:rsidR="00F45058" w:rsidRPr="00BB6B2F">
        <w:rPr>
          <w:rFonts w:ascii="Times New Roman" w:hAnsi="Times New Roman" w:cs="Times New Roman"/>
          <w:sz w:val="24"/>
          <w:szCs w:val="24"/>
        </w:rPr>
        <w:t>rvesse võttes</w:t>
      </w:r>
      <w:r w:rsidR="00482607" w:rsidRPr="00BB6B2F">
        <w:rPr>
          <w:rFonts w:ascii="Times New Roman" w:hAnsi="Times New Roman" w:cs="Times New Roman"/>
          <w:sz w:val="24"/>
          <w:szCs w:val="24"/>
        </w:rPr>
        <w:t xml:space="preserve"> ei ole v</w:t>
      </w:r>
      <w:r w:rsidR="00F45058" w:rsidRPr="00BB6B2F">
        <w:rPr>
          <w:rFonts w:ascii="Times New Roman" w:hAnsi="Times New Roman" w:cs="Times New Roman"/>
          <w:sz w:val="24"/>
          <w:szCs w:val="24"/>
        </w:rPr>
        <w:t xml:space="preserve">arasemate </w:t>
      </w:r>
      <w:r w:rsidR="00585A4B" w:rsidRPr="00BB6B2F">
        <w:rPr>
          <w:rFonts w:ascii="Times New Roman" w:hAnsi="Times New Roman" w:cs="Times New Roman"/>
          <w:sz w:val="24"/>
          <w:szCs w:val="24"/>
        </w:rPr>
        <w:t>aastate taotlusvoorude hinnapakkumisi tööde maksumuste analüüsis kasutatud</w:t>
      </w:r>
      <w:r w:rsidR="0041047D" w:rsidRPr="00BB6B2F">
        <w:rPr>
          <w:rFonts w:ascii="Times New Roman" w:hAnsi="Times New Roman" w:cs="Times New Roman"/>
          <w:sz w:val="24"/>
          <w:szCs w:val="24"/>
        </w:rPr>
        <w:t xml:space="preserve">, kuna see muudab oluliselt </w:t>
      </w:r>
      <w:r w:rsidR="008B28DC" w:rsidRPr="00BB6B2F">
        <w:rPr>
          <w:rFonts w:ascii="Times New Roman" w:hAnsi="Times New Roman" w:cs="Times New Roman"/>
          <w:sz w:val="24"/>
          <w:szCs w:val="24"/>
        </w:rPr>
        <w:t>ühikuhinda</w:t>
      </w:r>
      <w:r w:rsidR="00644995" w:rsidRPr="00BB6B2F">
        <w:rPr>
          <w:rFonts w:ascii="Times New Roman" w:hAnsi="Times New Roman" w:cs="Times New Roman"/>
          <w:sz w:val="24"/>
          <w:szCs w:val="24"/>
        </w:rPr>
        <w:t>sid</w:t>
      </w:r>
      <w:r w:rsidR="000850BA" w:rsidRPr="00BB6B2F">
        <w:rPr>
          <w:rFonts w:ascii="Times New Roman" w:hAnsi="Times New Roman" w:cs="Times New Roman"/>
          <w:sz w:val="24"/>
          <w:szCs w:val="24"/>
        </w:rPr>
        <w:t>.</w:t>
      </w:r>
    </w:p>
    <w:p w14:paraId="29F77E8F" w14:textId="77777777" w:rsidR="00AC0FA8" w:rsidRPr="00BB6B2F" w:rsidRDefault="00AC0FA8" w:rsidP="00FC3A51">
      <w:pPr>
        <w:spacing w:after="0" w:line="240" w:lineRule="auto"/>
        <w:jc w:val="both"/>
        <w:rPr>
          <w:rFonts w:ascii="Times New Roman" w:hAnsi="Times New Roman" w:cs="Times New Roman"/>
          <w:sz w:val="24"/>
          <w:szCs w:val="24"/>
        </w:rPr>
      </w:pPr>
    </w:p>
    <w:p w14:paraId="686001BE" w14:textId="063C1101" w:rsidR="00995A28" w:rsidRPr="00BB6B2F" w:rsidRDefault="00995A28" w:rsidP="00FC3A51">
      <w:pPr>
        <w:pStyle w:val="Pealkiri2"/>
        <w:spacing w:before="0" w:line="240" w:lineRule="auto"/>
        <w:rPr>
          <w:rFonts w:ascii="Times New Roman" w:hAnsi="Times New Roman" w:cs="Times New Roman"/>
          <w:sz w:val="24"/>
        </w:rPr>
      </w:pPr>
      <w:r w:rsidRPr="00BB6B2F">
        <w:rPr>
          <w:rFonts w:ascii="Times New Roman" w:hAnsi="Times New Roman" w:cs="Times New Roman"/>
          <w:sz w:val="24"/>
        </w:rPr>
        <w:t>Taotluses ühikuhinna määratlemine ja info esi</w:t>
      </w:r>
      <w:r w:rsidR="005F40ED" w:rsidRPr="00BB6B2F">
        <w:rPr>
          <w:rFonts w:ascii="Times New Roman" w:hAnsi="Times New Roman" w:cs="Times New Roman"/>
          <w:sz w:val="24"/>
        </w:rPr>
        <w:t>ta</w:t>
      </w:r>
      <w:r w:rsidRPr="00BB6B2F">
        <w:rPr>
          <w:rFonts w:ascii="Times New Roman" w:hAnsi="Times New Roman" w:cs="Times New Roman"/>
          <w:sz w:val="24"/>
        </w:rPr>
        <w:t>mine</w:t>
      </w:r>
    </w:p>
    <w:p w14:paraId="5D10BDE1" w14:textId="72A9CC47" w:rsidR="00995A28" w:rsidRPr="00BB6B2F" w:rsidRDefault="00995A28" w:rsidP="00FC3A51">
      <w:pPr>
        <w:spacing w:after="0" w:line="240" w:lineRule="auto"/>
        <w:jc w:val="both"/>
        <w:rPr>
          <w:rFonts w:ascii="Times New Roman" w:hAnsi="Times New Roman" w:cs="Times New Roman"/>
          <w:sz w:val="24"/>
          <w:szCs w:val="24"/>
        </w:rPr>
      </w:pPr>
      <w:r w:rsidRPr="00BB6B2F">
        <w:rPr>
          <w:rFonts w:ascii="Times New Roman" w:hAnsi="Times New Roman" w:cs="Times New Roman"/>
          <w:sz w:val="24"/>
          <w:szCs w:val="24"/>
        </w:rPr>
        <w:t>TAT</w:t>
      </w:r>
      <w:r w:rsidR="00AC0FA8">
        <w:rPr>
          <w:rFonts w:ascii="Times New Roman" w:hAnsi="Times New Roman" w:cs="Times New Roman"/>
          <w:sz w:val="24"/>
          <w:szCs w:val="24"/>
        </w:rPr>
        <w:t>-</w:t>
      </w:r>
      <w:r w:rsidRPr="00BB6B2F">
        <w:rPr>
          <w:rFonts w:ascii="Times New Roman" w:hAnsi="Times New Roman" w:cs="Times New Roman"/>
          <w:sz w:val="24"/>
          <w:szCs w:val="24"/>
        </w:rPr>
        <w:t xml:space="preserve">s on sätestatud toetatavad tegevused, toetuse suurus ja osakaal abikõlblikest kuludest ning toetuse väljamaksmise tingimused. Rahastamistaotlus peab sisaldama </w:t>
      </w:r>
      <w:r w:rsidR="00AC0FA8">
        <w:rPr>
          <w:rFonts w:ascii="Times New Roman" w:hAnsi="Times New Roman" w:cs="Times New Roman"/>
          <w:sz w:val="24"/>
          <w:szCs w:val="24"/>
        </w:rPr>
        <w:t xml:space="preserve">selle </w:t>
      </w:r>
      <w:r w:rsidRPr="00BB6B2F">
        <w:rPr>
          <w:rFonts w:ascii="Times New Roman" w:hAnsi="Times New Roman" w:cs="Times New Roman"/>
          <w:sz w:val="24"/>
          <w:szCs w:val="24"/>
        </w:rPr>
        <w:t>tegevuse kirjeldust, mille</w:t>
      </w:r>
      <w:r w:rsidR="00AC0FA8">
        <w:rPr>
          <w:rFonts w:ascii="Times New Roman" w:hAnsi="Times New Roman" w:cs="Times New Roman"/>
          <w:sz w:val="24"/>
          <w:szCs w:val="24"/>
        </w:rPr>
        <w:t>ks</w:t>
      </w:r>
      <w:r w:rsidRPr="00BB6B2F">
        <w:rPr>
          <w:rFonts w:ascii="Times New Roman" w:hAnsi="Times New Roman" w:cs="Times New Roman"/>
          <w:sz w:val="24"/>
          <w:szCs w:val="24"/>
        </w:rPr>
        <w:t xml:space="preserve"> toetust soovitakse. </w:t>
      </w:r>
      <w:r w:rsidR="00C02003" w:rsidRPr="00BB6B2F">
        <w:rPr>
          <w:rFonts w:ascii="Times New Roman" w:hAnsi="Times New Roman" w:cs="Times New Roman"/>
          <w:sz w:val="24"/>
          <w:szCs w:val="24"/>
        </w:rPr>
        <w:t>Taotleja esitab koos taotlusega</w:t>
      </w:r>
      <w:r w:rsidRPr="00BB6B2F">
        <w:rPr>
          <w:rFonts w:ascii="Times New Roman" w:hAnsi="Times New Roman" w:cs="Times New Roman"/>
          <w:sz w:val="24"/>
          <w:szCs w:val="24"/>
        </w:rPr>
        <w:t xml:space="preserve"> TAT</w:t>
      </w:r>
      <w:r w:rsidR="00AC0FA8">
        <w:rPr>
          <w:rFonts w:ascii="Times New Roman" w:hAnsi="Times New Roman" w:cs="Times New Roman"/>
          <w:sz w:val="24"/>
          <w:szCs w:val="24"/>
        </w:rPr>
        <w:t>-</w:t>
      </w:r>
      <w:r w:rsidRPr="00BB6B2F">
        <w:rPr>
          <w:rFonts w:ascii="Times New Roman" w:hAnsi="Times New Roman" w:cs="Times New Roman"/>
          <w:sz w:val="24"/>
          <w:szCs w:val="24"/>
        </w:rPr>
        <w:t xml:space="preserve">s </w:t>
      </w:r>
      <w:r w:rsidR="00C02003" w:rsidRPr="00BB6B2F">
        <w:rPr>
          <w:rFonts w:ascii="Times New Roman" w:hAnsi="Times New Roman" w:cs="Times New Roman"/>
          <w:sz w:val="24"/>
          <w:szCs w:val="24"/>
        </w:rPr>
        <w:t>nõutud</w:t>
      </w:r>
      <w:r w:rsidRPr="00BB6B2F">
        <w:rPr>
          <w:rFonts w:ascii="Times New Roman" w:hAnsi="Times New Roman" w:cs="Times New Roman"/>
          <w:sz w:val="24"/>
          <w:szCs w:val="24"/>
        </w:rPr>
        <w:t xml:space="preserve"> dokumendid.</w:t>
      </w:r>
    </w:p>
    <w:p w14:paraId="4DD45C0D" w14:textId="17D680E2" w:rsidR="00995A28" w:rsidRDefault="00995A28">
      <w:pPr>
        <w:spacing w:after="0" w:line="240" w:lineRule="auto"/>
        <w:jc w:val="both"/>
        <w:rPr>
          <w:rFonts w:ascii="Times New Roman" w:hAnsi="Times New Roman" w:cs="Times New Roman"/>
          <w:sz w:val="24"/>
          <w:szCs w:val="24"/>
        </w:rPr>
      </w:pPr>
      <w:r w:rsidRPr="00BB6B2F">
        <w:rPr>
          <w:rFonts w:ascii="Times New Roman" w:hAnsi="Times New Roman" w:cs="Times New Roman"/>
          <w:sz w:val="24"/>
          <w:szCs w:val="24"/>
        </w:rPr>
        <w:t>Taotlusele lisatud materjalide põhjal kontrollib rakendusüksus planeeritava ehitustöö mahtu, mille alusel määratakse ühikuhinna tabelist toetuse suurus</w:t>
      </w:r>
      <w:r w:rsidR="00A17861" w:rsidRPr="00BB6B2F">
        <w:rPr>
          <w:rFonts w:ascii="Times New Roman" w:hAnsi="Times New Roman" w:cs="Times New Roman"/>
          <w:sz w:val="24"/>
          <w:szCs w:val="24"/>
        </w:rPr>
        <w:t>.</w:t>
      </w:r>
    </w:p>
    <w:p w14:paraId="56F912B0" w14:textId="77777777" w:rsidR="00AC0FA8" w:rsidRPr="00BB6B2F" w:rsidRDefault="00AC0FA8" w:rsidP="00FC3A51">
      <w:pPr>
        <w:spacing w:after="0" w:line="240" w:lineRule="auto"/>
        <w:jc w:val="both"/>
        <w:rPr>
          <w:rFonts w:ascii="Times New Roman" w:hAnsi="Times New Roman" w:cs="Times New Roman"/>
          <w:sz w:val="24"/>
          <w:szCs w:val="24"/>
        </w:rPr>
      </w:pPr>
    </w:p>
    <w:p w14:paraId="33026648" w14:textId="3DAF0F8A" w:rsidR="006B2BF1" w:rsidRPr="00BB6B2F" w:rsidRDefault="00EB2CCC" w:rsidP="00FC3A51">
      <w:pPr>
        <w:spacing w:after="0" w:line="240" w:lineRule="auto"/>
        <w:jc w:val="both"/>
        <w:rPr>
          <w:rFonts w:ascii="Times New Roman" w:hAnsi="Times New Roman" w:cs="Times New Roman"/>
          <w:sz w:val="24"/>
          <w:szCs w:val="24"/>
        </w:rPr>
      </w:pPr>
      <w:r w:rsidRPr="00BB6B2F">
        <w:rPr>
          <w:rFonts w:ascii="Times New Roman" w:hAnsi="Times New Roman" w:cs="Times New Roman"/>
          <w:b/>
          <w:sz w:val="24"/>
          <w:szCs w:val="24"/>
        </w:rPr>
        <w:t>1.</w:t>
      </w:r>
      <w:r w:rsidR="00D1413B" w:rsidRPr="00BB6B2F">
        <w:rPr>
          <w:rFonts w:ascii="Times New Roman" w:hAnsi="Times New Roman" w:cs="Times New Roman"/>
          <w:b/>
          <w:sz w:val="24"/>
          <w:szCs w:val="24"/>
        </w:rPr>
        <w:t>5</w:t>
      </w:r>
      <w:r w:rsidRPr="00BB6B2F">
        <w:rPr>
          <w:rFonts w:ascii="Times New Roman" w:hAnsi="Times New Roman" w:cs="Times New Roman"/>
          <w:b/>
          <w:sz w:val="24"/>
          <w:szCs w:val="24"/>
        </w:rPr>
        <w:t>.1</w:t>
      </w:r>
      <w:r w:rsidRPr="00BB6B2F">
        <w:rPr>
          <w:rFonts w:ascii="Times New Roman" w:hAnsi="Times New Roman" w:cs="Times New Roman"/>
          <w:sz w:val="24"/>
          <w:szCs w:val="24"/>
        </w:rPr>
        <w:t xml:space="preserve"> </w:t>
      </w:r>
      <w:r w:rsidR="006B2BF1" w:rsidRPr="00BB6B2F">
        <w:rPr>
          <w:rFonts w:ascii="Times New Roman" w:hAnsi="Times New Roman" w:cs="Times New Roman"/>
          <w:b/>
          <w:bCs/>
          <w:sz w:val="24"/>
          <w:szCs w:val="24"/>
        </w:rPr>
        <w:t>Standardiseeritud ühikuhind</w:t>
      </w:r>
    </w:p>
    <w:p w14:paraId="155CA1CC" w14:textId="08CF0F15" w:rsidR="004B68D3" w:rsidRPr="00BB6B2F" w:rsidRDefault="004B68D3" w:rsidP="00FC3A51">
      <w:pPr>
        <w:spacing w:after="0" w:line="240" w:lineRule="auto"/>
        <w:jc w:val="both"/>
        <w:rPr>
          <w:rFonts w:ascii="Times New Roman" w:hAnsi="Times New Roman" w:cs="Times New Roman"/>
          <w:sz w:val="24"/>
          <w:szCs w:val="24"/>
        </w:rPr>
      </w:pPr>
      <w:r w:rsidRPr="00BB6B2F">
        <w:rPr>
          <w:rFonts w:ascii="Times New Roman" w:hAnsi="Times New Roman" w:cs="Times New Roman"/>
          <w:sz w:val="24"/>
          <w:szCs w:val="24"/>
        </w:rPr>
        <w:t xml:space="preserve">Standardiseeritud ühikuhind </w:t>
      </w:r>
      <w:r w:rsidR="00531D98" w:rsidRPr="00BB6B2F">
        <w:rPr>
          <w:rFonts w:ascii="Times New Roman" w:hAnsi="Times New Roman" w:cs="Times New Roman"/>
          <w:sz w:val="24"/>
          <w:szCs w:val="24"/>
        </w:rPr>
        <w:t>määratakse</w:t>
      </w:r>
      <w:r w:rsidRPr="00BB6B2F">
        <w:rPr>
          <w:rFonts w:ascii="Times New Roman" w:hAnsi="Times New Roman" w:cs="Times New Roman"/>
          <w:sz w:val="24"/>
          <w:szCs w:val="24"/>
        </w:rPr>
        <w:t xml:space="preserve"> </w:t>
      </w:r>
      <w:r w:rsidR="00C02B9B" w:rsidRPr="00BB6B2F">
        <w:rPr>
          <w:rFonts w:ascii="Times New Roman" w:hAnsi="Times New Roman" w:cs="Times New Roman"/>
          <w:sz w:val="24"/>
          <w:szCs w:val="24"/>
        </w:rPr>
        <w:t xml:space="preserve">kütteseadme uuendamisega seotud kululiikidele, </w:t>
      </w:r>
      <w:r w:rsidRPr="00BB6B2F">
        <w:rPr>
          <w:rFonts w:ascii="Times New Roman" w:hAnsi="Times New Roman" w:cs="Times New Roman"/>
          <w:sz w:val="24"/>
          <w:szCs w:val="24"/>
        </w:rPr>
        <w:t xml:space="preserve">mille </w:t>
      </w:r>
      <w:r w:rsidR="00531D98" w:rsidRPr="00BB6B2F">
        <w:rPr>
          <w:rFonts w:ascii="Times New Roman" w:hAnsi="Times New Roman" w:cs="Times New Roman"/>
          <w:sz w:val="24"/>
          <w:szCs w:val="24"/>
        </w:rPr>
        <w:t>puhul on te</w:t>
      </w:r>
      <w:r w:rsidR="00AC0FA8">
        <w:rPr>
          <w:rFonts w:ascii="Times New Roman" w:hAnsi="Times New Roman" w:cs="Times New Roman"/>
          <w:sz w:val="24"/>
          <w:szCs w:val="24"/>
        </w:rPr>
        <w:t>htavate</w:t>
      </w:r>
      <w:r w:rsidR="00531D98" w:rsidRPr="00BB6B2F">
        <w:rPr>
          <w:rFonts w:ascii="Times New Roman" w:hAnsi="Times New Roman" w:cs="Times New Roman"/>
          <w:sz w:val="24"/>
          <w:szCs w:val="24"/>
        </w:rPr>
        <w:t xml:space="preserve"> </w:t>
      </w:r>
      <w:r w:rsidRPr="00BB6B2F">
        <w:rPr>
          <w:rFonts w:ascii="Times New Roman" w:hAnsi="Times New Roman" w:cs="Times New Roman"/>
          <w:sz w:val="24"/>
          <w:szCs w:val="24"/>
        </w:rPr>
        <w:t>töö</w:t>
      </w:r>
      <w:r w:rsidR="00531D98" w:rsidRPr="00BB6B2F">
        <w:rPr>
          <w:rFonts w:ascii="Times New Roman" w:hAnsi="Times New Roman" w:cs="Times New Roman"/>
          <w:sz w:val="24"/>
          <w:szCs w:val="24"/>
        </w:rPr>
        <w:t xml:space="preserve">de </w:t>
      </w:r>
      <w:r w:rsidRPr="00BB6B2F">
        <w:rPr>
          <w:rFonts w:ascii="Times New Roman" w:hAnsi="Times New Roman" w:cs="Times New Roman"/>
          <w:sz w:val="24"/>
          <w:szCs w:val="24"/>
        </w:rPr>
        <w:t>maht taotlejate puhul samalaadne</w:t>
      </w:r>
      <w:r w:rsidR="00531D98" w:rsidRPr="00BB6B2F">
        <w:rPr>
          <w:rFonts w:ascii="Times New Roman" w:hAnsi="Times New Roman" w:cs="Times New Roman"/>
          <w:sz w:val="24"/>
          <w:szCs w:val="24"/>
        </w:rPr>
        <w:t xml:space="preserve">. </w:t>
      </w:r>
      <w:r w:rsidR="004C5FF4" w:rsidRPr="00BB6B2F">
        <w:rPr>
          <w:rFonts w:ascii="Times New Roman" w:hAnsi="Times New Roman" w:cs="Times New Roman"/>
          <w:sz w:val="24"/>
          <w:szCs w:val="24"/>
        </w:rPr>
        <w:t>Standardiseeritud ühikuhind on määratud analüüsi punktis 1.2 kirjeldatud toetatavatele tegevustele</w:t>
      </w:r>
      <w:r w:rsidR="00AC0FA8">
        <w:rPr>
          <w:rFonts w:ascii="Times New Roman" w:hAnsi="Times New Roman" w:cs="Times New Roman"/>
          <w:sz w:val="24"/>
          <w:szCs w:val="24"/>
        </w:rPr>
        <w:t>.</w:t>
      </w:r>
    </w:p>
    <w:p w14:paraId="503A08D2" w14:textId="42A60561" w:rsidR="00303CA2" w:rsidRPr="00BB6B2F" w:rsidRDefault="00303CA2" w:rsidP="009D7E3F">
      <w:pPr>
        <w:spacing w:after="0" w:line="240" w:lineRule="auto"/>
        <w:jc w:val="both"/>
        <w:rPr>
          <w:rFonts w:ascii="Times New Roman" w:eastAsiaTheme="minorHAnsi" w:hAnsi="Times New Roman" w:cs="Times New Roman"/>
          <w:sz w:val="24"/>
          <w:szCs w:val="24"/>
        </w:rPr>
      </w:pPr>
      <w:r w:rsidRPr="00BB6B2F">
        <w:rPr>
          <w:rFonts w:ascii="Times New Roman" w:eastAsiaTheme="minorHAnsi" w:hAnsi="Times New Roman" w:cs="Times New Roman"/>
          <w:sz w:val="24"/>
          <w:szCs w:val="24"/>
        </w:rPr>
        <w:t xml:space="preserve">(1) Toetatakse </w:t>
      </w:r>
      <w:r w:rsidR="00AC0FA8">
        <w:rPr>
          <w:rFonts w:ascii="Times New Roman" w:eastAsiaTheme="minorHAnsi" w:hAnsi="Times New Roman" w:cs="Times New Roman"/>
          <w:sz w:val="24"/>
          <w:szCs w:val="24"/>
        </w:rPr>
        <w:t xml:space="preserve">järgmiste </w:t>
      </w:r>
      <w:r w:rsidRPr="00BB6B2F">
        <w:rPr>
          <w:rFonts w:ascii="Times New Roman" w:eastAsiaTheme="minorHAnsi" w:hAnsi="Times New Roman" w:cs="Times New Roman"/>
          <w:sz w:val="24"/>
          <w:szCs w:val="24"/>
        </w:rPr>
        <w:t>kütteseadme</w:t>
      </w:r>
      <w:r w:rsidR="00AC0FA8">
        <w:rPr>
          <w:rFonts w:ascii="Times New Roman" w:eastAsiaTheme="minorHAnsi" w:hAnsi="Times New Roman" w:cs="Times New Roman"/>
          <w:sz w:val="24"/>
          <w:szCs w:val="24"/>
        </w:rPr>
        <w:t>te</w:t>
      </w:r>
      <w:r w:rsidRPr="00BB6B2F">
        <w:rPr>
          <w:rFonts w:ascii="Times New Roman" w:eastAsiaTheme="minorHAnsi" w:hAnsi="Times New Roman" w:cs="Times New Roman"/>
          <w:sz w:val="24"/>
          <w:szCs w:val="24"/>
        </w:rPr>
        <w:t xml:space="preserve"> uuendamist</w:t>
      </w:r>
      <w:r w:rsidR="00DB021C">
        <w:rPr>
          <w:rFonts w:ascii="Times New Roman" w:eastAsiaTheme="minorHAnsi" w:hAnsi="Times New Roman" w:cs="Times New Roman"/>
          <w:sz w:val="24"/>
          <w:szCs w:val="24"/>
        </w:rPr>
        <w:t xml:space="preserve"> </w:t>
      </w:r>
      <w:r w:rsidR="00DB021C" w:rsidRPr="00BA7081">
        <w:rPr>
          <w:rFonts w:ascii="Times New Roman" w:eastAsiaTheme="minorHAnsi" w:hAnsi="Times New Roman" w:cs="Times New Roman"/>
          <w:sz w:val="24"/>
          <w:szCs w:val="24"/>
        </w:rPr>
        <w:t>ja vahetamist</w:t>
      </w:r>
      <w:r w:rsidRPr="00BB6B2F">
        <w:rPr>
          <w:rFonts w:ascii="Times New Roman" w:eastAsiaTheme="minorHAnsi" w:hAnsi="Times New Roman" w:cs="Times New Roman"/>
          <w:sz w:val="24"/>
          <w:szCs w:val="24"/>
        </w:rPr>
        <w:t>:</w:t>
      </w:r>
    </w:p>
    <w:p w14:paraId="5D713A0D" w14:textId="76292F21" w:rsidR="00303CA2" w:rsidRPr="00BB6B2F" w:rsidRDefault="00303CA2" w:rsidP="009D7E3F">
      <w:pPr>
        <w:spacing w:after="0" w:line="240" w:lineRule="auto"/>
        <w:jc w:val="both"/>
        <w:rPr>
          <w:rFonts w:ascii="Times New Roman" w:eastAsiaTheme="minorHAnsi" w:hAnsi="Times New Roman" w:cs="Times New Roman"/>
          <w:sz w:val="24"/>
          <w:szCs w:val="24"/>
        </w:rPr>
      </w:pPr>
      <w:r w:rsidRPr="00BB6B2F">
        <w:rPr>
          <w:rFonts w:ascii="Times New Roman" w:eastAsiaTheme="minorHAnsi" w:hAnsi="Times New Roman" w:cs="Times New Roman"/>
          <w:sz w:val="24"/>
          <w:szCs w:val="24"/>
        </w:rPr>
        <w:t>1) õhk-vesi soojuspumba soetami</w:t>
      </w:r>
      <w:r w:rsidR="00585BBE">
        <w:rPr>
          <w:rFonts w:ascii="Times New Roman" w:eastAsiaTheme="minorHAnsi" w:hAnsi="Times New Roman" w:cs="Times New Roman"/>
          <w:sz w:val="24"/>
          <w:szCs w:val="24"/>
        </w:rPr>
        <w:t>ne</w:t>
      </w:r>
      <w:r w:rsidRPr="00BB6B2F">
        <w:rPr>
          <w:rFonts w:ascii="Times New Roman" w:eastAsiaTheme="minorHAnsi" w:hAnsi="Times New Roman" w:cs="Times New Roman"/>
          <w:sz w:val="24"/>
          <w:szCs w:val="24"/>
        </w:rPr>
        <w:t xml:space="preserve"> koos paigaldusega;</w:t>
      </w:r>
    </w:p>
    <w:p w14:paraId="5BCCF5CA" w14:textId="2501FD7A" w:rsidR="00303CA2" w:rsidRPr="00BB6B2F" w:rsidRDefault="00303CA2" w:rsidP="009D7E3F">
      <w:pPr>
        <w:spacing w:after="0" w:line="240" w:lineRule="auto"/>
        <w:jc w:val="both"/>
        <w:rPr>
          <w:rFonts w:ascii="Times New Roman" w:eastAsiaTheme="minorHAnsi" w:hAnsi="Times New Roman" w:cs="Times New Roman"/>
          <w:sz w:val="24"/>
          <w:szCs w:val="24"/>
        </w:rPr>
      </w:pPr>
      <w:r w:rsidRPr="00BB6B2F">
        <w:rPr>
          <w:rFonts w:ascii="Times New Roman" w:eastAsiaTheme="minorHAnsi" w:hAnsi="Times New Roman" w:cs="Times New Roman"/>
          <w:sz w:val="24"/>
          <w:szCs w:val="24"/>
        </w:rPr>
        <w:t>2) maasoojuspumba soetami</w:t>
      </w:r>
      <w:r w:rsidR="00585BBE">
        <w:rPr>
          <w:rFonts w:ascii="Times New Roman" w:eastAsiaTheme="minorHAnsi" w:hAnsi="Times New Roman" w:cs="Times New Roman"/>
          <w:sz w:val="24"/>
          <w:szCs w:val="24"/>
        </w:rPr>
        <w:t>ne</w:t>
      </w:r>
      <w:r w:rsidRPr="00BB6B2F">
        <w:rPr>
          <w:rFonts w:ascii="Times New Roman" w:eastAsiaTheme="minorHAnsi" w:hAnsi="Times New Roman" w:cs="Times New Roman"/>
          <w:sz w:val="24"/>
          <w:szCs w:val="24"/>
        </w:rPr>
        <w:t xml:space="preserve"> koos paigaldusega;</w:t>
      </w:r>
    </w:p>
    <w:p w14:paraId="60FE23E4" w14:textId="5865E7CB" w:rsidR="00303CA2" w:rsidRPr="00BB6B2F" w:rsidRDefault="00303CA2" w:rsidP="009D7E3F">
      <w:pPr>
        <w:spacing w:after="0" w:line="240" w:lineRule="auto"/>
        <w:jc w:val="both"/>
        <w:rPr>
          <w:rFonts w:ascii="Times New Roman" w:eastAsiaTheme="minorHAnsi" w:hAnsi="Times New Roman" w:cs="Times New Roman"/>
          <w:sz w:val="24"/>
          <w:szCs w:val="24"/>
        </w:rPr>
      </w:pPr>
      <w:r w:rsidRPr="00BB6B2F">
        <w:rPr>
          <w:rFonts w:ascii="Times New Roman" w:eastAsiaTheme="minorHAnsi" w:hAnsi="Times New Roman" w:cs="Times New Roman"/>
          <w:sz w:val="24"/>
          <w:szCs w:val="24"/>
        </w:rPr>
        <w:t>3) pelleti- või halupuidukatla soetami</w:t>
      </w:r>
      <w:r w:rsidR="00585BBE">
        <w:rPr>
          <w:rFonts w:ascii="Times New Roman" w:eastAsiaTheme="minorHAnsi" w:hAnsi="Times New Roman" w:cs="Times New Roman"/>
          <w:sz w:val="24"/>
          <w:szCs w:val="24"/>
        </w:rPr>
        <w:t>ne</w:t>
      </w:r>
      <w:r w:rsidRPr="00BB6B2F">
        <w:rPr>
          <w:rFonts w:ascii="Times New Roman" w:eastAsiaTheme="minorHAnsi" w:hAnsi="Times New Roman" w:cs="Times New Roman"/>
          <w:sz w:val="24"/>
          <w:szCs w:val="24"/>
        </w:rPr>
        <w:t xml:space="preserve"> koos paigald</w:t>
      </w:r>
      <w:r w:rsidR="00D1413B" w:rsidRPr="00BB6B2F">
        <w:rPr>
          <w:rFonts w:ascii="Times New Roman" w:eastAsiaTheme="minorHAnsi" w:hAnsi="Times New Roman" w:cs="Times New Roman"/>
          <w:sz w:val="24"/>
          <w:szCs w:val="24"/>
        </w:rPr>
        <w:t>u</w:t>
      </w:r>
      <w:r w:rsidRPr="00BB6B2F">
        <w:rPr>
          <w:rFonts w:ascii="Times New Roman" w:eastAsiaTheme="minorHAnsi" w:hAnsi="Times New Roman" w:cs="Times New Roman"/>
          <w:sz w:val="24"/>
          <w:szCs w:val="24"/>
        </w:rPr>
        <w:t>sega;</w:t>
      </w:r>
    </w:p>
    <w:p w14:paraId="10B3D60C" w14:textId="7F672E87" w:rsidR="00303CA2" w:rsidRPr="00BB6B2F" w:rsidRDefault="00303CA2" w:rsidP="009D7E3F">
      <w:pPr>
        <w:spacing w:after="0" w:line="240" w:lineRule="auto"/>
        <w:jc w:val="both"/>
        <w:rPr>
          <w:rFonts w:ascii="Times New Roman" w:eastAsiaTheme="minorHAnsi" w:hAnsi="Times New Roman" w:cs="Times New Roman"/>
          <w:sz w:val="24"/>
          <w:szCs w:val="24"/>
        </w:rPr>
      </w:pPr>
      <w:r w:rsidRPr="00BB6B2F">
        <w:rPr>
          <w:rFonts w:ascii="Times New Roman" w:eastAsiaTheme="minorHAnsi" w:hAnsi="Times New Roman" w:cs="Times New Roman"/>
          <w:sz w:val="24"/>
          <w:szCs w:val="24"/>
        </w:rPr>
        <w:t xml:space="preserve">4) </w:t>
      </w:r>
      <w:r w:rsidR="00FF4A13" w:rsidRPr="00E30B4E">
        <w:rPr>
          <w:rFonts w:ascii="Times New Roman" w:hAnsi="Times New Roman" w:cs="Times New Roman"/>
          <w:sz w:val="24"/>
          <w:szCs w:val="24"/>
        </w:rPr>
        <w:t>kütteseadme uuendamisel ahju soetamine koos paigaldamisega ja ahju</w:t>
      </w:r>
      <w:r w:rsidR="00950527">
        <w:rPr>
          <w:rFonts w:ascii="Times New Roman" w:hAnsi="Times New Roman" w:cs="Times New Roman"/>
          <w:sz w:val="24"/>
          <w:szCs w:val="24"/>
        </w:rPr>
        <w:t xml:space="preserve"> </w:t>
      </w:r>
      <w:r w:rsidR="00FF4A13" w:rsidRPr="00E30B4E">
        <w:rPr>
          <w:rFonts w:ascii="Times New Roman" w:hAnsi="Times New Roman" w:cs="Times New Roman"/>
          <w:sz w:val="24"/>
          <w:szCs w:val="24"/>
        </w:rPr>
        <w:t>ehitamine</w:t>
      </w:r>
      <w:r w:rsidRPr="00BB6B2F">
        <w:rPr>
          <w:rFonts w:ascii="Times New Roman" w:eastAsiaTheme="minorHAnsi" w:hAnsi="Times New Roman" w:cs="Times New Roman"/>
          <w:sz w:val="24"/>
          <w:szCs w:val="24"/>
        </w:rPr>
        <w:t>;</w:t>
      </w:r>
    </w:p>
    <w:p w14:paraId="4F2CC550" w14:textId="587A329B" w:rsidR="00303CA2" w:rsidRPr="00BB6B2F" w:rsidRDefault="00303CA2" w:rsidP="009D7E3F">
      <w:pPr>
        <w:spacing w:after="0" w:line="240" w:lineRule="auto"/>
        <w:jc w:val="both"/>
        <w:rPr>
          <w:rFonts w:ascii="Times New Roman" w:eastAsiaTheme="minorHAnsi" w:hAnsi="Times New Roman" w:cs="Times New Roman"/>
          <w:sz w:val="24"/>
          <w:szCs w:val="24"/>
        </w:rPr>
      </w:pPr>
      <w:r w:rsidRPr="00BB6B2F">
        <w:rPr>
          <w:rFonts w:ascii="Times New Roman" w:eastAsiaTheme="minorHAnsi" w:hAnsi="Times New Roman" w:cs="Times New Roman"/>
          <w:sz w:val="24"/>
          <w:szCs w:val="24"/>
        </w:rPr>
        <w:t>5) radiaatorite</w:t>
      </w:r>
      <w:r w:rsidR="00585BBE">
        <w:rPr>
          <w:rFonts w:ascii="Times New Roman" w:eastAsiaTheme="minorHAnsi" w:hAnsi="Times New Roman" w:cs="Times New Roman"/>
          <w:sz w:val="24"/>
          <w:szCs w:val="24"/>
        </w:rPr>
        <w:t>,</w:t>
      </w:r>
      <w:r w:rsidRPr="00BB6B2F">
        <w:rPr>
          <w:rFonts w:ascii="Times New Roman" w:eastAsiaTheme="minorHAnsi" w:hAnsi="Times New Roman" w:cs="Times New Roman"/>
          <w:sz w:val="24"/>
          <w:szCs w:val="24"/>
        </w:rPr>
        <w:t xml:space="preserve"> </w:t>
      </w:r>
      <w:r w:rsidR="00EB6939" w:rsidRPr="00BB6B2F">
        <w:rPr>
          <w:rFonts w:ascii="Times New Roman" w:eastAsiaTheme="minorHAnsi" w:hAnsi="Times New Roman" w:cs="Times New Roman"/>
          <w:sz w:val="24"/>
          <w:szCs w:val="24"/>
        </w:rPr>
        <w:t>sealhulgas</w:t>
      </w:r>
      <w:r w:rsidRPr="00BB6B2F">
        <w:rPr>
          <w:rFonts w:ascii="Times New Roman" w:eastAsiaTheme="minorHAnsi" w:hAnsi="Times New Roman" w:cs="Times New Roman"/>
          <w:sz w:val="24"/>
          <w:szCs w:val="24"/>
        </w:rPr>
        <w:t xml:space="preserve"> torustiku ja armatuuri soetami</w:t>
      </w:r>
      <w:r w:rsidR="00585BBE">
        <w:rPr>
          <w:rFonts w:ascii="Times New Roman" w:eastAsiaTheme="minorHAnsi" w:hAnsi="Times New Roman" w:cs="Times New Roman"/>
          <w:sz w:val="24"/>
          <w:szCs w:val="24"/>
        </w:rPr>
        <w:t>ne</w:t>
      </w:r>
      <w:r w:rsidRPr="00BB6B2F">
        <w:rPr>
          <w:rFonts w:ascii="Times New Roman" w:eastAsiaTheme="minorHAnsi" w:hAnsi="Times New Roman" w:cs="Times New Roman"/>
          <w:sz w:val="24"/>
          <w:szCs w:val="24"/>
        </w:rPr>
        <w:t xml:space="preserve"> koos paigaldamisega</w:t>
      </w:r>
      <w:r w:rsidR="00E874E6" w:rsidRPr="00BB6B2F">
        <w:t xml:space="preserve"> </w:t>
      </w:r>
      <w:r w:rsidR="00E874E6" w:rsidRPr="00BB6B2F">
        <w:rPr>
          <w:rFonts w:ascii="Times New Roman" w:eastAsiaTheme="minorHAnsi" w:hAnsi="Times New Roman" w:cs="Times New Roman"/>
          <w:sz w:val="24"/>
          <w:szCs w:val="24"/>
        </w:rPr>
        <w:t>uue kütteseadme paigaldamisel</w:t>
      </w:r>
      <w:r w:rsidR="006E3832">
        <w:rPr>
          <w:rFonts w:ascii="Times New Roman" w:eastAsiaTheme="minorHAnsi" w:hAnsi="Times New Roman" w:cs="Times New Roman"/>
          <w:sz w:val="24"/>
          <w:szCs w:val="24"/>
        </w:rPr>
        <w:t xml:space="preserve"> </w:t>
      </w:r>
      <w:r w:rsidR="007443E6">
        <w:rPr>
          <w:rFonts w:ascii="Times New Roman" w:eastAsiaTheme="minorHAnsi" w:hAnsi="Times New Roman" w:cs="Times New Roman"/>
          <w:sz w:val="24"/>
          <w:szCs w:val="24"/>
        </w:rPr>
        <w:t>või kaugküttevõrguga liitumisel</w:t>
      </w:r>
      <w:r w:rsidR="00E874E6" w:rsidRPr="00BB6B2F">
        <w:rPr>
          <w:rFonts w:ascii="Times New Roman" w:eastAsiaTheme="minorHAnsi" w:hAnsi="Times New Roman" w:cs="Times New Roman"/>
          <w:sz w:val="24"/>
          <w:szCs w:val="24"/>
        </w:rPr>
        <w:t>;</w:t>
      </w:r>
    </w:p>
    <w:p w14:paraId="039A7432" w14:textId="52FA9BB2" w:rsidR="00303CA2" w:rsidRPr="00BB6B2F" w:rsidRDefault="00303CA2" w:rsidP="009D7E3F">
      <w:pPr>
        <w:spacing w:after="0" w:line="240" w:lineRule="auto"/>
        <w:jc w:val="both"/>
        <w:rPr>
          <w:rFonts w:ascii="Times New Roman" w:eastAsiaTheme="minorHAnsi" w:hAnsi="Times New Roman" w:cs="Times New Roman"/>
          <w:sz w:val="24"/>
          <w:szCs w:val="24"/>
        </w:rPr>
      </w:pPr>
      <w:r w:rsidRPr="00BB6B2F">
        <w:rPr>
          <w:rFonts w:ascii="Times New Roman" w:eastAsiaTheme="minorHAnsi" w:hAnsi="Times New Roman" w:cs="Times New Roman"/>
          <w:sz w:val="24"/>
          <w:szCs w:val="24"/>
        </w:rPr>
        <w:lastRenderedPageBreak/>
        <w:t>6) p</w:t>
      </w:r>
      <w:r w:rsidRPr="00BB6B2F">
        <w:rPr>
          <w:rFonts w:ascii="Times New Roman" w:hAnsi="Times New Roman" w:cs="Times New Roman"/>
          <w:bCs/>
          <w:sz w:val="24"/>
          <w:szCs w:val="24"/>
        </w:rPr>
        <w:t>õrandkütte soetami</w:t>
      </w:r>
      <w:r w:rsidR="00585BBE">
        <w:rPr>
          <w:rFonts w:ascii="Times New Roman" w:hAnsi="Times New Roman" w:cs="Times New Roman"/>
          <w:bCs/>
          <w:sz w:val="24"/>
          <w:szCs w:val="24"/>
        </w:rPr>
        <w:t>ne</w:t>
      </w:r>
      <w:r w:rsidRPr="00BB6B2F">
        <w:rPr>
          <w:rFonts w:ascii="Times New Roman" w:hAnsi="Times New Roman" w:cs="Times New Roman"/>
          <w:bCs/>
          <w:sz w:val="24"/>
          <w:szCs w:val="24"/>
        </w:rPr>
        <w:t xml:space="preserve"> ja paigaldus uue küttes</w:t>
      </w:r>
      <w:r w:rsidR="00BB16BB" w:rsidRPr="00BB6B2F">
        <w:rPr>
          <w:rFonts w:ascii="Times New Roman" w:hAnsi="Times New Roman" w:cs="Times New Roman"/>
          <w:bCs/>
          <w:sz w:val="24"/>
          <w:szCs w:val="24"/>
        </w:rPr>
        <w:t>eadme</w:t>
      </w:r>
      <w:r w:rsidRPr="00BB6B2F">
        <w:rPr>
          <w:rFonts w:ascii="Times New Roman" w:hAnsi="Times New Roman" w:cs="Times New Roman"/>
          <w:bCs/>
          <w:sz w:val="24"/>
          <w:szCs w:val="24"/>
        </w:rPr>
        <w:t xml:space="preserve"> paigaldamisel</w:t>
      </w:r>
      <w:r w:rsidR="006E3832">
        <w:rPr>
          <w:rFonts w:ascii="Times New Roman" w:hAnsi="Times New Roman" w:cs="Times New Roman"/>
          <w:bCs/>
          <w:sz w:val="24"/>
          <w:szCs w:val="24"/>
        </w:rPr>
        <w:t xml:space="preserve"> </w:t>
      </w:r>
      <w:r w:rsidR="007443E6">
        <w:rPr>
          <w:rFonts w:ascii="Times New Roman" w:hAnsi="Times New Roman" w:cs="Times New Roman"/>
          <w:bCs/>
          <w:sz w:val="24"/>
          <w:szCs w:val="24"/>
        </w:rPr>
        <w:t>või kaugküttevõrguga liitumisel</w:t>
      </w:r>
      <w:r w:rsidRPr="00BB6B2F">
        <w:rPr>
          <w:rFonts w:ascii="Times New Roman" w:hAnsi="Times New Roman" w:cs="Times New Roman"/>
          <w:bCs/>
          <w:sz w:val="24"/>
          <w:szCs w:val="24"/>
        </w:rPr>
        <w:t>;</w:t>
      </w:r>
    </w:p>
    <w:p w14:paraId="2FB50C62" w14:textId="6928846A" w:rsidR="00EB6939" w:rsidRPr="00BB6B2F" w:rsidRDefault="00303CA2" w:rsidP="009D7E3F">
      <w:pPr>
        <w:spacing w:after="0" w:line="240" w:lineRule="auto"/>
        <w:jc w:val="both"/>
        <w:rPr>
          <w:rFonts w:ascii="Times New Roman" w:hAnsi="Times New Roman" w:cs="Times New Roman"/>
          <w:sz w:val="24"/>
          <w:szCs w:val="24"/>
        </w:rPr>
      </w:pPr>
      <w:r w:rsidRPr="00BB6B2F">
        <w:rPr>
          <w:rFonts w:ascii="Times New Roman" w:eastAsiaTheme="minorHAnsi" w:hAnsi="Times New Roman" w:cs="Times New Roman"/>
          <w:sz w:val="24"/>
          <w:szCs w:val="24"/>
        </w:rPr>
        <w:t xml:space="preserve">7) </w:t>
      </w:r>
      <w:r w:rsidR="00EB6939" w:rsidRPr="00BB6B2F">
        <w:rPr>
          <w:rFonts w:ascii="Times New Roman" w:hAnsi="Times New Roman" w:cs="Times New Roman"/>
          <w:sz w:val="24"/>
          <w:szCs w:val="24"/>
        </w:rPr>
        <w:t>moodulkorstna soet</w:t>
      </w:r>
      <w:r w:rsidR="00585BBE">
        <w:rPr>
          <w:rFonts w:ascii="Times New Roman" w:hAnsi="Times New Roman" w:cs="Times New Roman"/>
          <w:sz w:val="24"/>
          <w:szCs w:val="24"/>
        </w:rPr>
        <w:t>amine</w:t>
      </w:r>
      <w:r w:rsidR="00EB6939" w:rsidRPr="00BB6B2F">
        <w:rPr>
          <w:rFonts w:ascii="Times New Roman" w:hAnsi="Times New Roman" w:cs="Times New Roman"/>
          <w:sz w:val="24"/>
          <w:szCs w:val="24"/>
        </w:rPr>
        <w:t xml:space="preserve"> ja paigald</w:t>
      </w:r>
      <w:r w:rsidR="00585BBE">
        <w:rPr>
          <w:rFonts w:ascii="Times New Roman" w:hAnsi="Times New Roman" w:cs="Times New Roman"/>
          <w:sz w:val="24"/>
          <w:szCs w:val="24"/>
        </w:rPr>
        <w:t>amine</w:t>
      </w:r>
      <w:r w:rsidR="00EB6939" w:rsidRPr="00BB6B2F">
        <w:rPr>
          <w:rFonts w:ascii="Times New Roman" w:hAnsi="Times New Roman" w:cs="Times New Roman"/>
          <w:sz w:val="24"/>
          <w:szCs w:val="24"/>
        </w:rPr>
        <w:t xml:space="preserve"> või uue korstnasüsteemi ehit</w:t>
      </w:r>
      <w:r w:rsidR="00585BBE">
        <w:rPr>
          <w:rFonts w:ascii="Times New Roman" w:hAnsi="Times New Roman" w:cs="Times New Roman"/>
          <w:sz w:val="24"/>
          <w:szCs w:val="24"/>
        </w:rPr>
        <w:t>amine</w:t>
      </w:r>
      <w:r w:rsidR="00EB6939" w:rsidRPr="00BB6B2F">
        <w:rPr>
          <w:rFonts w:ascii="Times New Roman" w:hAnsi="Times New Roman" w:cs="Times New Roman"/>
          <w:sz w:val="24"/>
          <w:szCs w:val="24"/>
        </w:rPr>
        <w:t xml:space="preserve"> või olemasoleva korstnasüsteemi renoveerimi</w:t>
      </w:r>
      <w:r w:rsidR="00585BBE">
        <w:rPr>
          <w:rFonts w:ascii="Times New Roman" w:hAnsi="Times New Roman" w:cs="Times New Roman"/>
          <w:sz w:val="24"/>
          <w:szCs w:val="24"/>
        </w:rPr>
        <w:t>ne</w:t>
      </w:r>
      <w:r w:rsidR="00EB6939" w:rsidRPr="00BB6B2F">
        <w:rPr>
          <w:rFonts w:ascii="Times New Roman" w:hAnsi="Times New Roman" w:cs="Times New Roman"/>
          <w:sz w:val="24"/>
          <w:szCs w:val="24"/>
        </w:rPr>
        <w:t xml:space="preserve"> koos korstnahülsi paigaldusega tahkekütuse katla, </w:t>
      </w:r>
      <w:del w:id="44" w:author="Heidi Koger" w:date="2025-02-17T14:33:00Z" w16du:dateUtc="2025-02-17T12:33:00Z">
        <w:r w:rsidR="00EB6939" w:rsidRPr="00BB6B2F" w:rsidDel="00E43A08">
          <w:rPr>
            <w:rFonts w:ascii="Times New Roman" w:hAnsi="Times New Roman" w:cs="Times New Roman"/>
            <w:sz w:val="24"/>
            <w:szCs w:val="24"/>
          </w:rPr>
          <w:delText>moodulahju</w:delText>
        </w:r>
        <w:r w:rsidR="00D1413B" w:rsidRPr="00BB6B2F" w:rsidDel="00E43A08">
          <w:rPr>
            <w:rFonts w:ascii="Times New Roman" w:hAnsi="Times New Roman" w:cs="Times New Roman"/>
            <w:sz w:val="24"/>
            <w:szCs w:val="24"/>
          </w:rPr>
          <w:delText>, kaminahju</w:delText>
        </w:r>
        <w:r w:rsidR="00EB6939" w:rsidRPr="00BB6B2F" w:rsidDel="00E43A08">
          <w:rPr>
            <w:rFonts w:ascii="Times New Roman" w:hAnsi="Times New Roman" w:cs="Times New Roman"/>
            <w:sz w:val="24"/>
            <w:szCs w:val="24"/>
          </w:rPr>
          <w:delText xml:space="preserve"> ja käsitööna valminud </w:delText>
        </w:r>
      </w:del>
      <w:r w:rsidR="00EB6939" w:rsidRPr="00BB6B2F">
        <w:rPr>
          <w:rFonts w:ascii="Times New Roman" w:hAnsi="Times New Roman" w:cs="Times New Roman"/>
          <w:sz w:val="24"/>
          <w:szCs w:val="24"/>
        </w:rPr>
        <w:t>ahju ehitamisel</w:t>
      </w:r>
      <w:r w:rsidR="000850BA" w:rsidRPr="00BB6B2F">
        <w:rPr>
          <w:rFonts w:ascii="Times New Roman" w:hAnsi="Times New Roman" w:cs="Times New Roman"/>
          <w:sz w:val="24"/>
          <w:szCs w:val="24"/>
        </w:rPr>
        <w:t>.</w:t>
      </w:r>
    </w:p>
    <w:p w14:paraId="563A8250" w14:textId="77777777" w:rsidR="00303CA2" w:rsidRPr="00BB6B2F" w:rsidRDefault="00303CA2" w:rsidP="009D7E3F">
      <w:pPr>
        <w:spacing w:after="0" w:line="240" w:lineRule="auto"/>
        <w:jc w:val="both"/>
        <w:rPr>
          <w:rFonts w:ascii="Times New Roman" w:eastAsiaTheme="minorHAnsi" w:hAnsi="Times New Roman" w:cs="Times New Roman"/>
          <w:sz w:val="24"/>
          <w:szCs w:val="24"/>
        </w:rPr>
      </w:pPr>
    </w:p>
    <w:p w14:paraId="27FA673C" w14:textId="6EBF1B2F" w:rsidR="006B2BF1" w:rsidRPr="00BB6B2F" w:rsidRDefault="007728D0" w:rsidP="00FC3A51">
      <w:pPr>
        <w:spacing w:after="0" w:line="240" w:lineRule="auto"/>
        <w:jc w:val="both"/>
        <w:rPr>
          <w:rFonts w:ascii="Times New Roman" w:eastAsia="Calibri" w:hAnsi="Times New Roman" w:cs="Times New Roman"/>
          <w:sz w:val="24"/>
          <w:szCs w:val="24"/>
          <w:lang w:eastAsia="ar-SA"/>
        </w:rPr>
      </w:pPr>
      <w:r w:rsidRPr="00BB6B2F">
        <w:rPr>
          <w:rFonts w:ascii="Times New Roman" w:eastAsia="Calibri" w:hAnsi="Times New Roman" w:cs="Times New Roman"/>
          <w:sz w:val="24"/>
          <w:szCs w:val="24"/>
          <w:lang w:eastAsia="ar-SA"/>
        </w:rPr>
        <w:t xml:space="preserve">Toetuse suurus on planeeritud </w:t>
      </w:r>
      <w:r w:rsidR="00B60E3A" w:rsidRPr="00DB2088">
        <w:rPr>
          <w:rFonts w:ascii="Times New Roman" w:eastAsia="Calibri" w:hAnsi="Times New Roman" w:cs="Times New Roman"/>
          <w:sz w:val="24"/>
          <w:szCs w:val="24"/>
          <w:lang w:eastAsia="ar-SA"/>
        </w:rPr>
        <w:t>tiheasustuspiirkonna</w:t>
      </w:r>
      <w:r w:rsidR="00585BBE" w:rsidRPr="00DB2088">
        <w:rPr>
          <w:rFonts w:ascii="Times New Roman" w:eastAsia="Calibri" w:hAnsi="Times New Roman" w:cs="Times New Roman"/>
          <w:sz w:val="24"/>
          <w:szCs w:val="24"/>
          <w:lang w:eastAsia="ar-SA"/>
        </w:rPr>
        <w:t xml:space="preserve"> järgi</w:t>
      </w:r>
      <w:r w:rsidRPr="00DB2088">
        <w:rPr>
          <w:rFonts w:ascii="Times New Roman" w:eastAsia="Calibri" w:hAnsi="Times New Roman" w:cs="Times New Roman"/>
          <w:sz w:val="24"/>
          <w:szCs w:val="24"/>
          <w:lang w:eastAsia="ar-SA"/>
        </w:rPr>
        <w:t xml:space="preserve"> ning see kehtestatakse </w:t>
      </w:r>
      <w:bookmarkStart w:id="45" w:name="_Hlk133911254"/>
      <w:r w:rsidR="00FF4A13" w:rsidRPr="00DB2088">
        <w:rPr>
          <w:rFonts w:ascii="Times New Roman" w:eastAsia="Calibri" w:hAnsi="Times New Roman" w:cs="Times New Roman"/>
          <w:sz w:val="24"/>
          <w:szCs w:val="24"/>
          <w:lang w:eastAsia="ar-SA"/>
        </w:rPr>
        <w:t xml:space="preserve">kliimaministri </w:t>
      </w:r>
      <w:r w:rsidR="006B2BF1" w:rsidRPr="00DB2088">
        <w:rPr>
          <w:rFonts w:ascii="Times New Roman" w:eastAsia="Calibri" w:hAnsi="Times New Roman" w:cs="Times New Roman"/>
          <w:sz w:val="24"/>
          <w:szCs w:val="24"/>
          <w:lang w:eastAsia="ar-SA"/>
        </w:rPr>
        <w:t>määruse</w:t>
      </w:r>
      <w:r w:rsidRPr="00DB2088">
        <w:rPr>
          <w:rFonts w:ascii="Times New Roman" w:eastAsia="Calibri" w:hAnsi="Times New Roman" w:cs="Times New Roman"/>
          <w:sz w:val="24"/>
          <w:szCs w:val="24"/>
          <w:lang w:eastAsia="ar-SA"/>
        </w:rPr>
        <w:t>s</w:t>
      </w:r>
      <w:r w:rsidR="006B2BF1" w:rsidRPr="00DB2088">
        <w:rPr>
          <w:rFonts w:ascii="Times New Roman" w:eastAsia="Calibri" w:hAnsi="Times New Roman" w:cs="Times New Roman"/>
          <w:sz w:val="24"/>
          <w:szCs w:val="24"/>
          <w:lang w:eastAsia="ar-SA"/>
        </w:rPr>
        <w:t xml:space="preserve"> „Elamute liitumise kaugküttevõrkudega või tahkel kütusel põhineva kütteseadme uuendamise toetuse andmise tingimused ja kord perioodil</w:t>
      </w:r>
      <w:r w:rsidR="006B2BF1" w:rsidRPr="00BB6B2F">
        <w:rPr>
          <w:rFonts w:ascii="Times New Roman" w:eastAsia="Calibri" w:hAnsi="Times New Roman" w:cs="Times New Roman"/>
          <w:sz w:val="24"/>
          <w:szCs w:val="24"/>
          <w:lang w:eastAsia="ar-SA"/>
        </w:rPr>
        <w:t xml:space="preserve"> 2021</w:t>
      </w:r>
      <w:r w:rsidR="00C02003" w:rsidRPr="00BB6B2F">
        <w:rPr>
          <w:rFonts w:ascii="Times New Roman" w:eastAsia="Calibri" w:hAnsi="Times New Roman" w:cs="Times New Roman"/>
          <w:sz w:val="24"/>
          <w:szCs w:val="24"/>
          <w:lang w:eastAsia="ar-SA"/>
        </w:rPr>
        <w:t>–</w:t>
      </w:r>
      <w:r w:rsidR="006B2BF1" w:rsidRPr="00BB6B2F">
        <w:rPr>
          <w:rFonts w:ascii="Times New Roman" w:eastAsia="Calibri" w:hAnsi="Times New Roman" w:cs="Times New Roman"/>
          <w:sz w:val="24"/>
          <w:szCs w:val="24"/>
          <w:lang w:eastAsia="ar-SA"/>
        </w:rPr>
        <w:t>2027“</w:t>
      </w:r>
      <w:r w:rsidRPr="00BB6B2F">
        <w:rPr>
          <w:rFonts w:ascii="Times New Roman" w:eastAsia="Calibri" w:hAnsi="Times New Roman" w:cs="Times New Roman"/>
          <w:sz w:val="24"/>
          <w:szCs w:val="24"/>
          <w:lang w:eastAsia="ar-SA"/>
        </w:rPr>
        <w:t>.</w:t>
      </w:r>
      <w:bookmarkEnd w:id="45"/>
    </w:p>
    <w:p w14:paraId="32F6C44F" w14:textId="2C3D7F12" w:rsidR="00A6639E" w:rsidRPr="00BB6B2F" w:rsidRDefault="00A6639E" w:rsidP="00FC3A51">
      <w:pPr>
        <w:spacing w:after="0" w:line="240" w:lineRule="auto"/>
        <w:jc w:val="both"/>
        <w:rPr>
          <w:rFonts w:ascii="Times New Roman" w:eastAsia="Calibri" w:hAnsi="Times New Roman" w:cs="Times New Roman"/>
          <w:sz w:val="24"/>
          <w:szCs w:val="24"/>
          <w:lang w:eastAsia="ar-SA"/>
        </w:rPr>
      </w:pPr>
      <w:r w:rsidRPr="00BB6B2F">
        <w:rPr>
          <w:rFonts w:ascii="Times New Roman" w:eastAsia="Calibri" w:hAnsi="Times New Roman" w:cs="Times New Roman"/>
          <w:sz w:val="24"/>
          <w:szCs w:val="24"/>
          <w:lang w:eastAsia="ar-SA"/>
        </w:rPr>
        <w:t>Kulud on hüvitatavad ainult lihtsustatud kulumudeli alusel.</w:t>
      </w:r>
    </w:p>
    <w:p w14:paraId="0CF5A5CC" w14:textId="7C34E15E" w:rsidR="006B2BF1" w:rsidRPr="00BB6B2F" w:rsidRDefault="00A6639E" w:rsidP="00FC3A51">
      <w:pPr>
        <w:spacing w:after="0" w:line="240" w:lineRule="auto"/>
        <w:jc w:val="both"/>
        <w:rPr>
          <w:rFonts w:ascii="Times New Roman" w:eastAsia="Calibri" w:hAnsi="Times New Roman" w:cs="Times New Roman"/>
          <w:sz w:val="24"/>
          <w:szCs w:val="24"/>
          <w:lang w:eastAsia="ar-SA"/>
        </w:rPr>
      </w:pPr>
      <w:r w:rsidRPr="00BB6B2F">
        <w:rPr>
          <w:rFonts w:ascii="Times New Roman" w:eastAsia="Calibri" w:hAnsi="Times New Roman" w:cs="Times New Roman"/>
          <w:sz w:val="24"/>
          <w:szCs w:val="24"/>
          <w:lang w:eastAsia="ar-SA"/>
        </w:rPr>
        <w:t>Kulumudel 2022.</w:t>
      </w:r>
      <w:r w:rsidR="00C02003" w:rsidRPr="00BB6B2F">
        <w:rPr>
          <w:rFonts w:ascii="Times New Roman" w:eastAsia="Calibri" w:hAnsi="Times New Roman" w:cs="Times New Roman"/>
          <w:sz w:val="24"/>
          <w:szCs w:val="24"/>
          <w:lang w:eastAsia="ar-SA"/>
        </w:rPr>
        <w:t xml:space="preserve"> </w:t>
      </w:r>
      <w:r w:rsidRPr="00BB6B2F">
        <w:rPr>
          <w:rFonts w:ascii="Times New Roman" w:eastAsia="Calibri" w:hAnsi="Times New Roman" w:cs="Times New Roman"/>
          <w:sz w:val="24"/>
          <w:szCs w:val="24"/>
          <w:lang w:eastAsia="ar-SA"/>
        </w:rPr>
        <w:t>a hinnamääratluse alusel</w:t>
      </w:r>
      <w:r w:rsidR="00C451C0" w:rsidRPr="00BB6B2F">
        <w:rPr>
          <w:rFonts w:ascii="Times New Roman" w:eastAsia="Calibri" w:hAnsi="Times New Roman" w:cs="Times New Roman"/>
          <w:sz w:val="24"/>
          <w:szCs w:val="24"/>
          <w:lang w:eastAsia="ar-SA"/>
        </w:rPr>
        <w:t>, võttes arvesse ajaperiood</w:t>
      </w:r>
      <w:r w:rsidR="005C536C" w:rsidRPr="00BB6B2F">
        <w:rPr>
          <w:rFonts w:ascii="Times New Roman" w:eastAsia="Calibri" w:hAnsi="Times New Roman" w:cs="Times New Roman"/>
          <w:sz w:val="24"/>
          <w:szCs w:val="24"/>
          <w:lang w:eastAsia="ar-SA"/>
        </w:rPr>
        <w:t>i</w:t>
      </w:r>
      <w:r w:rsidR="00C02003" w:rsidRPr="00BB6B2F">
        <w:rPr>
          <w:rFonts w:ascii="Times New Roman" w:eastAsia="Calibri" w:hAnsi="Times New Roman" w:cs="Times New Roman"/>
          <w:sz w:val="24"/>
          <w:szCs w:val="24"/>
          <w:lang w:eastAsia="ar-SA"/>
        </w:rPr>
        <w:t>l</w:t>
      </w:r>
      <w:r w:rsidR="005C536C" w:rsidRPr="00BB6B2F">
        <w:rPr>
          <w:rFonts w:ascii="Times New Roman" w:eastAsia="Calibri" w:hAnsi="Times New Roman" w:cs="Times New Roman"/>
          <w:sz w:val="24"/>
          <w:szCs w:val="24"/>
          <w:lang w:eastAsia="ar-SA"/>
        </w:rPr>
        <w:t xml:space="preserve"> 2022.</w:t>
      </w:r>
      <w:r w:rsidR="00C02003" w:rsidRPr="00BB6B2F">
        <w:rPr>
          <w:rFonts w:ascii="Times New Roman" w:eastAsia="Calibri" w:hAnsi="Times New Roman" w:cs="Times New Roman"/>
          <w:sz w:val="24"/>
          <w:szCs w:val="24"/>
          <w:lang w:eastAsia="ar-SA"/>
        </w:rPr>
        <w:t xml:space="preserve"> </w:t>
      </w:r>
      <w:r w:rsidR="005C536C" w:rsidRPr="00BB6B2F">
        <w:rPr>
          <w:rFonts w:ascii="Times New Roman" w:eastAsia="Calibri" w:hAnsi="Times New Roman" w:cs="Times New Roman"/>
          <w:sz w:val="24"/>
          <w:szCs w:val="24"/>
          <w:lang w:eastAsia="ar-SA"/>
        </w:rPr>
        <w:t>a tehtud pakkumisi. Varasemate aastate pakkumiste arvestamine ei ole asjakohane, sest hindade</w:t>
      </w:r>
      <w:r w:rsidR="00C02003" w:rsidRPr="00BB6B2F">
        <w:rPr>
          <w:rFonts w:ascii="Times New Roman" w:eastAsia="Calibri" w:hAnsi="Times New Roman" w:cs="Times New Roman"/>
          <w:sz w:val="24"/>
          <w:szCs w:val="24"/>
          <w:lang w:eastAsia="ar-SA"/>
        </w:rPr>
        <w:t>s</w:t>
      </w:r>
      <w:r w:rsidR="005C536C" w:rsidRPr="00BB6B2F">
        <w:rPr>
          <w:rFonts w:ascii="Times New Roman" w:eastAsia="Calibri" w:hAnsi="Times New Roman" w:cs="Times New Roman"/>
          <w:sz w:val="24"/>
          <w:szCs w:val="24"/>
          <w:lang w:eastAsia="ar-SA"/>
        </w:rPr>
        <w:t xml:space="preserve"> on toimunud oluline muutus.</w:t>
      </w:r>
    </w:p>
    <w:tbl>
      <w:tblPr>
        <w:tblStyle w:val="Heleruuttabel1"/>
        <w:tblW w:w="9215" w:type="dxa"/>
        <w:tblLook w:val="04A0" w:firstRow="1" w:lastRow="0" w:firstColumn="1" w:lastColumn="0" w:noHBand="0" w:noVBand="1"/>
      </w:tblPr>
      <w:tblGrid>
        <w:gridCol w:w="3681"/>
        <w:gridCol w:w="3519"/>
        <w:gridCol w:w="2015"/>
      </w:tblGrid>
      <w:tr w:rsidR="00B60E3A" w:rsidRPr="00BB6B2F" w14:paraId="0B68FB84" w14:textId="77777777" w:rsidTr="002917F9">
        <w:trPr>
          <w:cnfStyle w:val="100000000000" w:firstRow="1" w:lastRow="0" w:firstColumn="0" w:lastColumn="0" w:oddVBand="0" w:evenVBand="0" w:oddHBand="0" w:evenHBand="0" w:firstRowFirstColumn="0" w:firstRowLastColumn="0" w:lastRowFirstColumn="0" w:lastRowLastColumn="0"/>
          <w:trHeight w:val="829"/>
        </w:trPr>
        <w:tc>
          <w:tcPr>
            <w:cnfStyle w:val="001000000000" w:firstRow="0" w:lastRow="0" w:firstColumn="1" w:lastColumn="0" w:oddVBand="0" w:evenVBand="0" w:oddHBand="0" w:evenHBand="0" w:firstRowFirstColumn="0" w:firstRowLastColumn="0" w:lastRowFirstColumn="0" w:lastRowLastColumn="0"/>
            <w:tcW w:w="3681" w:type="dxa"/>
          </w:tcPr>
          <w:p w14:paraId="3D78D640" w14:textId="547CC975" w:rsidR="00B60E3A" w:rsidRPr="00D728D8" w:rsidRDefault="006D75CD" w:rsidP="009D7E3F">
            <w:pPr>
              <w:rPr>
                <w:rFonts w:ascii="Times New Roman" w:hAnsi="Times New Roman" w:cs="Times New Roman"/>
                <w:sz w:val="24"/>
                <w:szCs w:val="24"/>
              </w:rPr>
            </w:pPr>
            <w:r w:rsidRPr="000C574C">
              <w:rPr>
                <w:rFonts w:ascii="Times New Roman" w:eastAsia="Calibri" w:hAnsi="Times New Roman" w:cs="Times New Roman"/>
                <w:sz w:val="24"/>
                <w:szCs w:val="24"/>
                <w:lang w:eastAsia="ar-SA"/>
              </w:rPr>
              <w:t>Hinnad sisaldavad käibemaksu, mis on toetuse saajale abikõlblik kulu, kuna eraisik ei ole käibemaksukohuslane, siis puudub isikul võimalus käibemaksu antud skeemis tagasi taotleda.</w:t>
            </w:r>
            <w:r w:rsidR="002917F9" w:rsidRPr="000C574C">
              <w:rPr>
                <w:rFonts w:ascii="Times New Roman" w:eastAsia="Calibri" w:hAnsi="Times New Roman" w:cs="Times New Roman"/>
                <w:sz w:val="24"/>
                <w:szCs w:val="24"/>
                <w:lang w:eastAsia="ar-SA"/>
              </w:rPr>
              <w:t xml:space="preserve"> </w:t>
            </w:r>
            <w:r w:rsidR="00B60E3A" w:rsidRPr="00D728D8">
              <w:rPr>
                <w:rFonts w:ascii="Times New Roman" w:hAnsi="Times New Roman" w:cs="Times New Roman"/>
                <w:sz w:val="24"/>
                <w:szCs w:val="24"/>
              </w:rPr>
              <w:t>Ühikuhind (</w:t>
            </w:r>
            <w:r w:rsidR="00B60E3A" w:rsidRPr="00D728D8">
              <w:rPr>
                <w:rFonts w:ascii="Times New Roman" w:hAnsi="Times New Roman" w:cs="Times New Roman"/>
                <w:i/>
                <w:iCs/>
                <w:sz w:val="24"/>
                <w:szCs w:val="24"/>
              </w:rPr>
              <w:t>unit cost</w:t>
            </w:r>
            <w:r w:rsidR="00B60E3A" w:rsidRPr="00D728D8">
              <w:rPr>
                <w:rFonts w:ascii="Times New Roman" w:hAnsi="Times New Roman" w:cs="Times New Roman"/>
                <w:sz w:val="24"/>
                <w:szCs w:val="24"/>
              </w:rPr>
              <w:t>) Kulukategooria element- Kütteseadme uuendamine</w:t>
            </w:r>
          </w:p>
        </w:tc>
        <w:tc>
          <w:tcPr>
            <w:tcW w:w="3519" w:type="dxa"/>
          </w:tcPr>
          <w:p w14:paraId="5FC03994" w14:textId="2418362B" w:rsidR="00B60E3A" w:rsidRPr="00D728D8" w:rsidRDefault="00B60E3A" w:rsidP="009D7E3F">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D728D8">
              <w:rPr>
                <w:rFonts w:ascii="Times New Roman" w:hAnsi="Times New Roman" w:cs="Times New Roman"/>
                <w:sz w:val="24"/>
                <w:szCs w:val="24"/>
              </w:rPr>
              <w:t>Lisainfo</w:t>
            </w:r>
          </w:p>
        </w:tc>
        <w:tc>
          <w:tcPr>
            <w:tcW w:w="2015" w:type="dxa"/>
          </w:tcPr>
          <w:p w14:paraId="6C6DC4EB" w14:textId="03BB7443" w:rsidR="00B60E3A" w:rsidRPr="00D728D8" w:rsidRDefault="00B60E3A" w:rsidP="009D7E3F">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D728D8">
              <w:rPr>
                <w:rFonts w:ascii="Times New Roman" w:hAnsi="Times New Roman" w:cs="Times New Roman"/>
                <w:sz w:val="24"/>
                <w:szCs w:val="24"/>
              </w:rPr>
              <w:t>Ühiku kogumaksumus, €</w:t>
            </w:r>
          </w:p>
        </w:tc>
      </w:tr>
      <w:tr w:rsidR="00B60E3A" w:rsidRPr="00BB6B2F" w14:paraId="10D6B87F" w14:textId="77777777" w:rsidTr="002917F9">
        <w:trPr>
          <w:trHeight w:val="538"/>
        </w:trPr>
        <w:tc>
          <w:tcPr>
            <w:cnfStyle w:val="001000000000" w:firstRow="0" w:lastRow="0" w:firstColumn="1" w:lastColumn="0" w:oddVBand="0" w:evenVBand="0" w:oddHBand="0" w:evenHBand="0" w:firstRowFirstColumn="0" w:firstRowLastColumn="0" w:lastRowFirstColumn="0" w:lastRowLastColumn="0"/>
            <w:tcW w:w="3681" w:type="dxa"/>
          </w:tcPr>
          <w:p w14:paraId="4019299F" w14:textId="01C1EBAE" w:rsidR="00B60E3A" w:rsidRPr="00D728D8" w:rsidRDefault="00B60E3A" w:rsidP="009D7E3F">
            <w:pPr>
              <w:rPr>
                <w:rFonts w:ascii="Times New Roman" w:hAnsi="Times New Roman" w:cs="Times New Roman"/>
                <w:sz w:val="24"/>
                <w:szCs w:val="24"/>
              </w:rPr>
            </w:pPr>
            <w:r w:rsidRPr="00D728D8">
              <w:rPr>
                <w:rFonts w:ascii="Times New Roman" w:hAnsi="Times New Roman" w:cs="Times New Roman"/>
                <w:sz w:val="24"/>
                <w:szCs w:val="24"/>
              </w:rPr>
              <w:t>1.Õhk-vesi soojuspump</w:t>
            </w:r>
          </w:p>
          <w:p w14:paraId="5585A901" w14:textId="703BC59E" w:rsidR="00B60E3A" w:rsidRPr="00D728D8" w:rsidRDefault="00B60E3A" w:rsidP="009D7E3F">
            <w:pPr>
              <w:rPr>
                <w:rFonts w:ascii="Times New Roman" w:hAnsi="Times New Roman" w:cs="Times New Roman"/>
                <w:sz w:val="24"/>
                <w:szCs w:val="24"/>
              </w:rPr>
            </w:pPr>
          </w:p>
        </w:tc>
        <w:tc>
          <w:tcPr>
            <w:tcW w:w="3519" w:type="dxa"/>
          </w:tcPr>
          <w:p w14:paraId="03B17218" w14:textId="6DF74CDD" w:rsidR="00B60E3A" w:rsidRPr="00D728D8" w:rsidRDefault="00B60E3A" w:rsidP="009D7E3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bookmarkStart w:id="46" w:name="_Hlk133911469"/>
            <w:r w:rsidRPr="00D728D8">
              <w:rPr>
                <w:rFonts w:ascii="Times New Roman" w:hAnsi="Times New Roman" w:cs="Times New Roman"/>
                <w:sz w:val="24"/>
                <w:szCs w:val="24"/>
              </w:rPr>
              <w:t xml:space="preserve">Sisaldab seadme, paigalduse, ühendamise </w:t>
            </w:r>
            <w:r w:rsidR="00C02003" w:rsidRPr="00D728D8">
              <w:rPr>
                <w:rFonts w:ascii="Times New Roman" w:hAnsi="Times New Roman" w:cs="Times New Roman"/>
                <w:sz w:val="24"/>
                <w:szCs w:val="24"/>
              </w:rPr>
              <w:t>kulu</w:t>
            </w:r>
            <w:r w:rsidRPr="00D728D8">
              <w:rPr>
                <w:rFonts w:ascii="Times New Roman" w:hAnsi="Times New Roman" w:cs="Times New Roman"/>
                <w:sz w:val="24"/>
                <w:szCs w:val="24"/>
              </w:rPr>
              <w:t>.</w:t>
            </w:r>
            <w:bookmarkEnd w:id="46"/>
          </w:p>
        </w:tc>
        <w:tc>
          <w:tcPr>
            <w:tcW w:w="2015" w:type="dxa"/>
            <w:vAlign w:val="center"/>
          </w:tcPr>
          <w:p w14:paraId="4972B751" w14:textId="7DB2AC3A" w:rsidR="00B60E3A" w:rsidRPr="00D728D8" w:rsidRDefault="00B60E3A" w:rsidP="009D7E3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728D8">
              <w:rPr>
                <w:rFonts w:ascii="Times New Roman" w:hAnsi="Times New Roman" w:cs="Times New Roman"/>
                <w:sz w:val="24"/>
                <w:szCs w:val="24"/>
              </w:rPr>
              <w:t>9 600</w:t>
            </w:r>
          </w:p>
        </w:tc>
      </w:tr>
      <w:tr w:rsidR="00B60E3A" w:rsidRPr="00BB6B2F" w14:paraId="477DAF5B" w14:textId="77777777" w:rsidTr="002917F9">
        <w:trPr>
          <w:trHeight w:val="742"/>
        </w:trPr>
        <w:tc>
          <w:tcPr>
            <w:cnfStyle w:val="001000000000" w:firstRow="0" w:lastRow="0" w:firstColumn="1" w:lastColumn="0" w:oddVBand="0" w:evenVBand="0" w:oddHBand="0" w:evenHBand="0" w:firstRowFirstColumn="0" w:firstRowLastColumn="0" w:lastRowFirstColumn="0" w:lastRowLastColumn="0"/>
            <w:tcW w:w="3681" w:type="dxa"/>
          </w:tcPr>
          <w:p w14:paraId="58DD5D04" w14:textId="42C84ECD" w:rsidR="00B60E3A" w:rsidRPr="00D728D8" w:rsidRDefault="00B60E3A" w:rsidP="009D7E3F">
            <w:pPr>
              <w:rPr>
                <w:rFonts w:ascii="Times New Roman" w:hAnsi="Times New Roman" w:cs="Times New Roman"/>
                <w:sz w:val="24"/>
                <w:szCs w:val="24"/>
              </w:rPr>
            </w:pPr>
            <w:r w:rsidRPr="00D728D8">
              <w:rPr>
                <w:rFonts w:ascii="Times New Roman" w:hAnsi="Times New Roman" w:cs="Times New Roman"/>
                <w:sz w:val="24"/>
                <w:szCs w:val="24"/>
              </w:rPr>
              <w:t>2.Maasoojuspump</w:t>
            </w:r>
          </w:p>
          <w:p w14:paraId="18708D9F" w14:textId="3C27AB24" w:rsidR="00B60E3A" w:rsidRPr="00D728D8" w:rsidRDefault="00B60E3A" w:rsidP="009D7E3F">
            <w:pPr>
              <w:rPr>
                <w:rFonts w:ascii="Times New Roman" w:hAnsi="Times New Roman" w:cs="Times New Roman"/>
                <w:sz w:val="24"/>
                <w:szCs w:val="24"/>
              </w:rPr>
            </w:pPr>
          </w:p>
        </w:tc>
        <w:tc>
          <w:tcPr>
            <w:tcW w:w="3519" w:type="dxa"/>
          </w:tcPr>
          <w:p w14:paraId="30F5CA0E" w14:textId="3C3B6C63" w:rsidR="00B60E3A" w:rsidRPr="00D728D8" w:rsidRDefault="00B60E3A" w:rsidP="009D7E3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728D8">
              <w:rPr>
                <w:rFonts w:ascii="Times New Roman" w:hAnsi="Times New Roman" w:cs="Times New Roman"/>
                <w:sz w:val="24"/>
                <w:szCs w:val="24"/>
              </w:rPr>
              <w:t xml:space="preserve">Sisaldab seadme, paigalduse, ühendamise </w:t>
            </w:r>
            <w:r w:rsidR="00C02003" w:rsidRPr="00D728D8">
              <w:rPr>
                <w:rFonts w:ascii="Times New Roman" w:hAnsi="Times New Roman" w:cs="Times New Roman"/>
                <w:sz w:val="24"/>
                <w:szCs w:val="24"/>
              </w:rPr>
              <w:t>kulu</w:t>
            </w:r>
            <w:r w:rsidRPr="00D728D8">
              <w:rPr>
                <w:rFonts w:ascii="Times New Roman" w:hAnsi="Times New Roman" w:cs="Times New Roman"/>
                <w:sz w:val="24"/>
                <w:szCs w:val="24"/>
              </w:rPr>
              <w:t>.</w:t>
            </w:r>
          </w:p>
        </w:tc>
        <w:tc>
          <w:tcPr>
            <w:tcW w:w="2015" w:type="dxa"/>
            <w:vAlign w:val="center"/>
          </w:tcPr>
          <w:p w14:paraId="605544E3" w14:textId="0EB6A0B5" w:rsidR="00B60E3A" w:rsidRPr="00D728D8" w:rsidRDefault="00B60E3A" w:rsidP="009D7E3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728D8">
              <w:rPr>
                <w:rFonts w:ascii="Times New Roman" w:hAnsi="Times New Roman" w:cs="Times New Roman"/>
                <w:sz w:val="24"/>
                <w:szCs w:val="24"/>
              </w:rPr>
              <w:t>14 100</w:t>
            </w:r>
          </w:p>
        </w:tc>
      </w:tr>
      <w:tr w:rsidR="00B60E3A" w:rsidRPr="00BB6B2F" w14:paraId="0C5DE1CA" w14:textId="77777777" w:rsidTr="002917F9">
        <w:trPr>
          <w:trHeight w:val="425"/>
        </w:trPr>
        <w:tc>
          <w:tcPr>
            <w:cnfStyle w:val="001000000000" w:firstRow="0" w:lastRow="0" w:firstColumn="1" w:lastColumn="0" w:oddVBand="0" w:evenVBand="0" w:oddHBand="0" w:evenHBand="0" w:firstRowFirstColumn="0" w:firstRowLastColumn="0" w:lastRowFirstColumn="0" w:lastRowLastColumn="0"/>
            <w:tcW w:w="3681" w:type="dxa"/>
          </w:tcPr>
          <w:p w14:paraId="5320BF2C" w14:textId="074AEF68" w:rsidR="00B60E3A" w:rsidRPr="00D728D8" w:rsidRDefault="00B60E3A" w:rsidP="009D7E3F">
            <w:pPr>
              <w:rPr>
                <w:rFonts w:ascii="Times New Roman" w:hAnsi="Times New Roman" w:cs="Times New Roman"/>
                <w:sz w:val="24"/>
                <w:szCs w:val="24"/>
              </w:rPr>
            </w:pPr>
            <w:r w:rsidRPr="00D728D8">
              <w:rPr>
                <w:rFonts w:ascii="Times New Roman" w:hAnsi="Times New Roman" w:cs="Times New Roman"/>
                <w:sz w:val="24"/>
                <w:szCs w:val="24"/>
              </w:rPr>
              <w:t>3.Pelleti</w:t>
            </w:r>
            <w:r w:rsidR="00DA4EE4" w:rsidRPr="00D728D8">
              <w:rPr>
                <w:rFonts w:ascii="Times New Roman" w:hAnsi="Times New Roman" w:cs="Times New Roman"/>
                <w:sz w:val="24"/>
                <w:szCs w:val="24"/>
              </w:rPr>
              <w:t>-</w:t>
            </w:r>
            <w:r w:rsidRPr="00D728D8">
              <w:rPr>
                <w:rFonts w:ascii="Times New Roman" w:hAnsi="Times New Roman" w:cs="Times New Roman"/>
                <w:sz w:val="24"/>
                <w:szCs w:val="24"/>
              </w:rPr>
              <w:t xml:space="preserve"> või halupuidukatel</w:t>
            </w:r>
          </w:p>
        </w:tc>
        <w:tc>
          <w:tcPr>
            <w:tcW w:w="3519" w:type="dxa"/>
          </w:tcPr>
          <w:p w14:paraId="2A52D127" w14:textId="7CA448A0" w:rsidR="00B60E3A" w:rsidRPr="00D728D8" w:rsidRDefault="00B60E3A" w:rsidP="009D7E3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728D8">
              <w:rPr>
                <w:rFonts w:ascii="Times New Roman" w:hAnsi="Times New Roman" w:cs="Times New Roman"/>
                <w:sz w:val="24"/>
                <w:szCs w:val="24"/>
              </w:rPr>
              <w:t xml:space="preserve">Sisaldab seadme, paigalduse, ühendamise </w:t>
            </w:r>
            <w:r w:rsidR="00C02003" w:rsidRPr="00D728D8">
              <w:rPr>
                <w:rFonts w:ascii="Times New Roman" w:hAnsi="Times New Roman" w:cs="Times New Roman"/>
                <w:sz w:val="24"/>
                <w:szCs w:val="24"/>
              </w:rPr>
              <w:t>kulu</w:t>
            </w:r>
            <w:r w:rsidRPr="00D728D8">
              <w:rPr>
                <w:rFonts w:ascii="Times New Roman" w:hAnsi="Times New Roman" w:cs="Times New Roman"/>
                <w:sz w:val="24"/>
                <w:szCs w:val="24"/>
              </w:rPr>
              <w:t>.</w:t>
            </w:r>
          </w:p>
        </w:tc>
        <w:tc>
          <w:tcPr>
            <w:tcW w:w="2015" w:type="dxa"/>
            <w:vAlign w:val="center"/>
          </w:tcPr>
          <w:p w14:paraId="462E9AA9" w14:textId="0A40A74A" w:rsidR="00B60E3A" w:rsidRPr="00D728D8" w:rsidRDefault="00B60E3A" w:rsidP="009D7E3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728D8">
              <w:rPr>
                <w:rFonts w:ascii="Times New Roman" w:hAnsi="Times New Roman" w:cs="Times New Roman"/>
                <w:sz w:val="24"/>
                <w:szCs w:val="24"/>
              </w:rPr>
              <w:t>8900</w:t>
            </w:r>
          </w:p>
        </w:tc>
      </w:tr>
      <w:tr w:rsidR="00B60E3A" w:rsidRPr="00BB6B2F" w14:paraId="428ABA4E" w14:textId="77777777" w:rsidTr="002917F9">
        <w:trPr>
          <w:trHeight w:val="1042"/>
        </w:trPr>
        <w:tc>
          <w:tcPr>
            <w:cnfStyle w:val="001000000000" w:firstRow="0" w:lastRow="0" w:firstColumn="1" w:lastColumn="0" w:oddVBand="0" w:evenVBand="0" w:oddHBand="0" w:evenHBand="0" w:firstRowFirstColumn="0" w:firstRowLastColumn="0" w:lastRowFirstColumn="0" w:lastRowLastColumn="0"/>
            <w:tcW w:w="3681" w:type="dxa"/>
          </w:tcPr>
          <w:p w14:paraId="3BBD00D6" w14:textId="6EEBE6C0" w:rsidR="00B60E3A" w:rsidRPr="00D728D8" w:rsidRDefault="00B60E3A" w:rsidP="009D7E3F">
            <w:pPr>
              <w:rPr>
                <w:rFonts w:ascii="Times New Roman" w:hAnsi="Times New Roman" w:cs="Times New Roman"/>
                <w:sz w:val="24"/>
                <w:szCs w:val="24"/>
              </w:rPr>
            </w:pPr>
            <w:r w:rsidRPr="00D728D8">
              <w:rPr>
                <w:rFonts w:ascii="Times New Roman" w:hAnsi="Times New Roman" w:cs="Times New Roman"/>
                <w:sz w:val="24"/>
                <w:szCs w:val="24"/>
              </w:rPr>
              <w:t xml:space="preserve">4.Ahi </w:t>
            </w:r>
          </w:p>
        </w:tc>
        <w:tc>
          <w:tcPr>
            <w:tcW w:w="3519" w:type="dxa"/>
          </w:tcPr>
          <w:p w14:paraId="5CD5F638" w14:textId="1C9335AD" w:rsidR="00B60E3A" w:rsidRPr="00D728D8" w:rsidRDefault="00B60E3A" w:rsidP="009D7E3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728D8">
              <w:rPr>
                <w:rFonts w:ascii="Times New Roman" w:hAnsi="Times New Roman" w:cs="Times New Roman"/>
                <w:sz w:val="24"/>
                <w:szCs w:val="24"/>
              </w:rPr>
              <w:t>Ei erista ahju tüüpi (moodulahi, pottsepa valmistatud ahi), sisaldab nii uue valmisahju ostmist/olemasoleva uuendamist, paigaldamist kui uue ahju ehitamist pottsepa poolt</w:t>
            </w:r>
          </w:p>
        </w:tc>
        <w:tc>
          <w:tcPr>
            <w:tcW w:w="2015" w:type="dxa"/>
            <w:vAlign w:val="center"/>
          </w:tcPr>
          <w:p w14:paraId="1753B270" w14:textId="611607BA" w:rsidR="00B60E3A" w:rsidRPr="00D728D8" w:rsidRDefault="00B60E3A" w:rsidP="009D7E3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728D8">
              <w:rPr>
                <w:rFonts w:ascii="Times New Roman" w:hAnsi="Times New Roman" w:cs="Times New Roman"/>
                <w:sz w:val="24"/>
                <w:szCs w:val="24"/>
              </w:rPr>
              <w:t>6400</w:t>
            </w:r>
          </w:p>
        </w:tc>
      </w:tr>
      <w:tr w:rsidR="00B60E3A" w:rsidRPr="00BB6B2F" w14:paraId="4F18D68A" w14:textId="77777777" w:rsidTr="002917F9">
        <w:trPr>
          <w:trHeight w:val="554"/>
        </w:trPr>
        <w:tc>
          <w:tcPr>
            <w:cnfStyle w:val="001000000000" w:firstRow="0" w:lastRow="0" w:firstColumn="1" w:lastColumn="0" w:oddVBand="0" w:evenVBand="0" w:oddHBand="0" w:evenHBand="0" w:firstRowFirstColumn="0" w:firstRowLastColumn="0" w:lastRowFirstColumn="0" w:lastRowLastColumn="0"/>
            <w:tcW w:w="3681" w:type="dxa"/>
          </w:tcPr>
          <w:p w14:paraId="487B5BF3" w14:textId="24AFCB7C" w:rsidR="00B60E3A" w:rsidRPr="00D728D8" w:rsidRDefault="00B60E3A" w:rsidP="009D7E3F">
            <w:pPr>
              <w:rPr>
                <w:rFonts w:ascii="Times New Roman" w:hAnsi="Times New Roman" w:cs="Times New Roman"/>
                <w:sz w:val="24"/>
                <w:szCs w:val="24"/>
              </w:rPr>
            </w:pPr>
            <w:r w:rsidRPr="00D728D8">
              <w:rPr>
                <w:rFonts w:ascii="Times New Roman" w:hAnsi="Times New Roman" w:cs="Times New Roman"/>
                <w:sz w:val="24"/>
                <w:szCs w:val="24"/>
              </w:rPr>
              <w:t xml:space="preserve">5.Radiaatorid </w:t>
            </w:r>
          </w:p>
        </w:tc>
        <w:tc>
          <w:tcPr>
            <w:tcW w:w="3519" w:type="dxa"/>
          </w:tcPr>
          <w:p w14:paraId="3F835750" w14:textId="0DD3463F" w:rsidR="00B60E3A" w:rsidRPr="00D728D8" w:rsidRDefault="00B60E3A" w:rsidP="009D7E3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728D8">
              <w:rPr>
                <w:rFonts w:ascii="Times New Roman" w:hAnsi="Times New Roman" w:cs="Times New Roman"/>
                <w:sz w:val="24"/>
                <w:szCs w:val="24"/>
              </w:rPr>
              <w:t>Radiaatori, torustiku, armatuuri ja paigalduse kulu (1 tk maksumus)</w:t>
            </w:r>
            <w:r w:rsidR="00D84FCB" w:rsidRPr="00D728D8">
              <w:rPr>
                <w:rFonts w:ascii="Times New Roman" w:hAnsi="Times New Roman" w:cs="Times New Roman"/>
                <w:sz w:val="24"/>
                <w:szCs w:val="24"/>
              </w:rPr>
              <w:t xml:space="preserve"> uue küttesüsteemi paigaldamisel</w:t>
            </w:r>
            <w:r w:rsidR="00F531AC" w:rsidRPr="00D728D8">
              <w:rPr>
                <w:rFonts w:ascii="Times New Roman" w:hAnsi="Times New Roman" w:cs="Times New Roman"/>
                <w:sz w:val="24"/>
                <w:szCs w:val="24"/>
              </w:rPr>
              <w:t xml:space="preserve"> </w:t>
            </w:r>
            <w:r w:rsidR="00C2693F">
              <w:rPr>
                <w:rFonts w:ascii="Times New Roman" w:hAnsi="Times New Roman" w:cs="Times New Roman"/>
                <w:sz w:val="24"/>
                <w:szCs w:val="24"/>
              </w:rPr>
              <w:t>või kaugküttega liitumisel</w:t>
            </w:r>
          </w:p>
        </w:tc>
        <w:tc>
          <w:tcPr>
            <w:tcW w:w="2015" w:type="dxa"/>
            <w:vAlign w:val="center"/>
          </w:tcPr>
          <w:p w14:paraId="2CB97054" w14:textId="0BA15D42" w:rsidR="00B60E3A" w:rsidRPr="00D728D8" w:rsidRDefault="00B60E3A" w:rsidP="009D7E3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728D8">
              <w:rPr>
                <w:rFonts w:ascii="Times New Roman" w:hAnsi="Times New Roman" w:cs="Times New Roman"/>
                <w:sz w:val="24"/>
                <w:szCs w:val="24"/>
              </w:rPr>
              <w:t>640</w:t>
            </w:r>
          </w:p>
        </w:tc>
      </w:tr>
      <w:tr w:rsidR="00B60E3A" w:rsidRPr="00BB6B2F" w14:paraId="1747FC41" w14:textId="77777777" w:rsidTr="002917F9">
        <w:trPr>
          <w:trHeight w:val="554"/>
        </w:trPr>
        <w:tc>
          <w:tcPr>
            <w:cnfStyle w:val="001000000000" w:firstRow="0" w:lastRow="0" w:firstColumn="1" w:lastColumn="0" w:oddVBand="0" w:evenVBand="0" w:oddHBand="0" w:evenHBand="0" w:firstRowFirstColumn="0" w:firstRowLastColumn="0" w:lastRowFirstColumn="0" w:lastRowLastColumn="0"/>
            <w:tcW w:w="3681" w:type="dxa"/>
          </w:tcPr>
          <w:p w14:paraId="36C8B94B" w14:textId="0B4D29A1" w:rsidR="00B60E3A" w:rsidRPr="00D728D8" w:rsidRDefault="00B60E3A" w:rsidP="009D7E3F">
            <w:pPr>
              <w:rPr>
                <w:rFonts w:ascii="Times New Roman" w:hAnsi="Times New Roman" w:cs="Times New Roman"/>
                <w:sz w:val="24"/>
                <w:szCs w:val="24"/>
              </w:rPr>
            </w:pPr>
            <w:r w:rsidRPr="00D728D8">
              <w:rPr>
                <w:rFonts w:ascii="Times New Roman" w:hAnsi="Times New Roman" w:cs="Times New Roman"/>
                <w:sz w:val="24"/>
                <w:szCs w:val="24"/>
              </w:rPr>
              <w:t>6. Põrandküte</w:t>
            </w:r>
          </w:p>
        </w:tc>
        <w:tc>
          <w:tcPr>
            <w:tcW w:w="3519" w:type="dxa"/>
          </w:tcPr>
          <w:p w14:paraId="4D7941D2" w14:textId="7361940B" w:rsidR="00B60E3A" w:rsidRPr="00D728D8" w:rsidRDefault="00B60E3A" w:rsidP="009D7E3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728D8">
              <w:rPr>
                <w:rFonts w:ascii="Times New Roman" w:hAnsi="Times New Roman" w:cs="Times New Roman"/>
                <w:sz w:val="24"/>
                <w:szCs w:val="24"/>
              </w:rPr>
              <w:t>Torustiku, armatuuri ja paigalduse kulu uue küttesüsteemi paigaldamisel</w:t>
            </w:r>
            <w:r w:rsidR="00672EF2" w:rsidRPr="00D728D8">
              <w:rPr>
                <w:rFonts w:ascii="Times New Roman" w:hAnsi="Times New Roman" w:cs="Times New Roman"/>
                <w:sz w:val="24"/>
                <w:szCs w:val="24"/>
              </w:rPr>
              <w:t xml:space="preserve"> </w:t>
            </w:r>
            <w:r w:rsidR="00C2693F">
              <w:rPr>
                <w:rFonts w:ascii="Times New Roman" w:hAnsi="Times New Roman" w:cs="Times New Roman"/>
                <w:sz w:val="24"/>
                <w:szCs w:val="24"/>
              </w:rPr>
              <w:t>või kaugküttega liitumisel</w:t>
            </w:r>
            <w:r w:rsidR="00F531AC" w:rsidRPr="00D728D8">
              <w:rPr>
                <w:rFonts w:ascii="Times New Roman" w:hAnsi="Times New Roman" w:cs="Times New Roman"/>
                <w:sz w:val="24"/>
                <w:szCs w:val="24"/>
              </w:rPr>
              <w:t xml:space="preserve"> </w:t>
            </w:r>
            <w:r w:rsidR="00672EF2" w:rsidRPr="00D728D8">
              <w:rPr>
                <w:rFonts w:ascii="Times New Roman" w:hAnsi="Times New Roman" w:cs="Times New Roman"/>
                <w:sz w:val="24"/>
                <w:szCs w:val="24"/>
              </w:rPr>
              <w:t>(</w:t>
            </w:r>
            <w:r w:rsidR="00637203" w:rsidRPr="00D728D8">
              <w:rPr>
                <w:rFonts w:ascii="Times New Roman" w:hAnsi="Times New Roman" w:cs="Times New Roman"/>
                <w:sz w:val="24"/>
                <w:szCs w:val="24"/>
              </w:rPr>
              <w:t>30 eurot rajatava põrandkütte ruutmeetri kohta)</w:t>
            </w:r>
          </w:p>
        </w:tc>
        <w:tc>
          <w:tcPr>
            <w:tcW w:w="2015" w:type="dxa"/>
            <w:vAlign w:val="center"/>
          </w:tcPr>
          <w:p w14:paraId="3FDEEB62" w14:textId="717EE23C" w:rsidR="00B60E3A" w:rsidRPr="00D728D8" w:rsidRDefault="00672EF2" w:rsidP="009D7E3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728D8">
              <w:rPr>
                <w:rFonts w:ascii="Times New Roman" w:hAnsi="Times New Roman" w:cs="Times New Roman"/>
                <w:sz w:val="24"/>
                <w:szCs w:val="24"/>
              </w:rPr>
              <w:t xml:space="preserve"> 30</w:t>
            </w:r>
          </w:p>
        </w:tc>
      </w:tr>
      <w:tr w:rsidR="00B60E3A" w:rsidRPr="00BB6B2F" w14:paraId="3D4A0B86" w14:textId="77777777" w:rsidTr="002917F9">
        <w:trPr>
          <w:trHeight w:val="561"/>
        </w:trPr>
        <w:tc>
          <w:tcPr>
            <w:cnfStyle w:val="001000000000" w:firstRow="0" w:lastRow="0" w:firstColumn="1" w:lastColumn="0" w:oddVBand="0" w:evenVBand="0" w:oddHBand="0" w:evenHBand="0" w:firstRowFirstColumn="0" w:firstRowLastColumn="0" w:lastRowFirstColumn="0" w:lastRowLastColumn="0"/>
            <w:tcW w:w="3681" w:type="dxa"/>
            <w:vMerge w:val="restart"/>
          </w:tcPr>
          <w:p w14:paraId="0FD957A6" w14:textId="77777777" w:rsidR="00B60E3A" w:rsidRPr="00D728D8" w:rsidRDefault="00B60E3A" w:rsidP="009D7E3F">
            <w:pPr>
              <w:rPr>
                <w:rFonts w:ascii="Times New Roman" w:hAnsi="Times New Roman" w:cs="Times New Roman"/>
                <w:sz w:val="24"/>
                <w:szCs w:val="24"/>
              </w:rPr>
            </w:pPr>
          </w:p>
          <w:p w14:paraId="5F1A0CBD" w14:textId="17C79A62" w:rsidR="00B60E3A" w:rsidRPr="00D728D8" w:rsidRDefault="00B60E3A" w:rsidP="009D7E3F">
            <w:pPr>
              <w:rPr>
                <w:rFonts w:ascii="Times New Roman" w:hAnsi="Times New Roman" w:cs="Times New Roman"/>
                <w:sz w:val="24"/>
                <w:szCs w:val="24"/>
              </w:rPr>
            </w:pPr>
            <w:r w:rsidRPr="00D728D8">
              <w:rPr>
                <w:rFonts w:ascii="Times New Roman" w:hAnsi="Times New Roman" w:cs="Times New Roman"/>
                <w:sz w:val="24"/>
                <w:szCs w:val="24"/>
              </w:rPr>
              <w:t>7. Korstnasüsteemid</w:t>
            </w:r>
          </w:p>
        </w:tc>
        <w:tc>
          <w:tcPr>
            <w:tcW w:w="3519" w:type="dxa"/>
          </w:tcPr>
          <w:p w14:paraId="0567A221" w14:textId="087D4466" w:rsidR="00B60E3A" w:rsidRPr="00D728D8" w:rsidRDefault="00B60E3A" w:rsidP="009D7E3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728D8">
              <w:rPr>
                <w:rFonts w:ascii="Times New Roman" w:hAnsi="Times New Roman" w:cs="Times New Roman"/>
                <w:sz w:val="24"/>
                <w:szCs w:val="24"/>
              </w:rPr>
              <w:t>Moodulkorstna soetus ja paigaldus (1 jm maksumus)</w:t>
            </w:r>
          </w:p>
        </w:tc>
        <w:tc>
          <w:tcPr>
            <w:tcW w:w="2015" w:type="dxa"/>
            <w:vAlign w:val="center"/>
          </w:tcPr>
          <w:p w14:paraId="73C37BF1" w14:textId="48835F54" w:rsidR="00B60E3A" w:rsidRPr="00D728D8" w:rsidRDefault="00B60E3A" w:rsidP="009D7E3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728D8">
              <w:rPr>
                <w:rFonts w:ascii="Times New Roman" w:hAnsi="Times New Roman" w:cs="Times New Roman"/>
                <w:sz w:val="24"/>
                <w:szCs w:val="24"/>
              </w:rPr>
              <w:t>250</w:t>
            </w:r>
          </w:p>
        </w:tc>
      </w:tr>
      <w:tr w:rsidR="00B60E3A" w:rsidRPr="00BB6B2F" w14:paraId="69415A00" w14:textId="77777777" w:rsidTr="002917F9">
        <w:trPr>
          <w:trHeight w:val="288"/>
        </w:trPr>
        <w:tc>
          <w:tcPr>
            <w:cnfStyle w:val="001000000000" w:firstRow="0" w:lastRow="0" w:firstColumn="1" w:lastColumn="0" w:oddVBand="0" w:evenVBand="0" w:oddHBand="0" w:evenHBand="0" w:firstRowFirstColumn="0" w:firstRowLastColumn="0" w:lastRowFirstColumn="0" w:lastRowLastColumn="0"/>
            <w:tcW w:w="3681" w:type="dxa"/>
            <w:vMerge/>
          </w:tcPr>
          <w:p w14:paraId="0A210050" w14:textId="77777777" w:rsidR="00B60E3A" w:rsidRPr="00E43A08" w:rsidRDefault="00B60E3A" w:rsidP="009D7E3F">
            <w:pPr>
              <w:rPr>
                <w:rFonts w:ascii="Times New Roman" w:hAnsi="Times New Roman" w:cs="Times New Roman"/>
                <w:sz w:val="24"/>
                <w:szCs w:val="24"/>
              </w:rPr>
            </w:pPr>
          </w:p>
        </w:tc>
        <w:tc>
          <w:tcPr>
            <w:tcW w:w="3519" w:type="dxa"/>
          </w:tcPr>
          <w:p w14:paraId="2F15B4CF" w14:textId="1334BCE7" w:rsidR="00B60E3A" w:rsidRPr="00E43A08" w:rsidRDefault="00B60E3A" w:rsidP="009D7E3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E43A08">
              <w:rPr>
                <w:rFonts w:ascii="Times New Roman" w:hAnsi="Times New Roman" w:cs="Times New Roman"/>
                <w:sz w:val="24"/>
                <w:szCs w:val="24"/>
              </w:rPr>
              <w:t>Renoveerimiseks koos korstnahülsi paigaldusega (1 jm maksumus)</w:t>
            </w:r>
          </w:p>
        </w:tc>
        <w:tc>
          <w:tcPr>
            <w:tcW w:w="2015" w:type="dxa"/>
            <w:vAlign w:val="center"/>
          </w:tcPr>
          <w:p w14:paraId="6EC6486E" w14:textId="653E0E17" w:rsidR="00B60E3A" w:rsidRPr="00E43A08" w:rsidRDefault="00B60E3A" w:rsidP="009D7E3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E43A08">
              <w:rPr>
                <w:rFonts w:ascii="Times New Roman" w:hAnsi="Times New Roman" w:cs="Times New Roman"/>
                <w:sz w:val="24"/>
                <w:szCs w:val="24"/>
              </w:rPr>
              <w:t>100</w:t>
            </w:r>
          </w:p>
        </w:tc>
      </w:tr>
    </w:tbl>
    <w:p w14:paraId="157D2125" w14:textId="77777777" w:rsidR="00F62DB6" w:rsidRPr="00BB6B2F" w:rsidRDefault="00F62DB6" w:rsidP="009D7E3F">
      <w:pPr>
        <w:spacing w:after="0" w:line="240" w:lineRule="auto"/>
        <w:jc w:val="both"/>
        <w:rPr>
          <w:rFonts w:ascii="Times New Roman" w:eastAsiaTheme="minorHAnsi" w:hAnsi="Times New Roman" w:cs="Times New Roman"/>
          <w:sz w:val="24"/>
          <w:szCs w:val="24"/>
        </w:rPr>
      </w:pPr>
    </w:p>
    <w:p w14:paraId="2E4C57EC" w14:textId="4956796D" w:rsidR="00AF21B9" w:rsidRPr="00BB6B2F" w:rsidRDefault="00AF21B9" w:rsidP="009D7E3F">
      <w:pPr>
        <w:spacing w:after="0" w:line="240" w:lineRule="auto"/>
        <w:jc w:val="both"/>
        <w:rPr>
          <w:rFonts w:ascii="Times New Roman" w:eastAsiaTheme="minorHAnsi" w:hAnsi="Times New Roman" w:cs="Times New Roman"/>
          <w:sz w:val="24"/>
          <w:szCs w:val="24"/>
        </w:rPr>
      </w:pPr>
      <w:r w:rsidRPr="00BB6B2F">
        <w:rPr>
          <w:rFonts w:ascii="Times New Roman" w:eastAsiaTheme="minorHAnsi" w:hAnsi="Times New Roman" w:cs="Times New Roman"/>
          <w:sz w:val="24"/>
          <w:szCs w:val="24"/>
        </w:rPr>
        <w:t>Toetuse määr on taotleja elamu järgi asuva tiheasustuspiirkonna järgi:</w:t>
      </w:r>
    </w:p>
    <w:p w14:paraId="257A620A" w14:textId="6B46B8B0" w:rsidR="00AF21B9" w:rsidRPr="00BB6B2F" w:rsidRDefault="00AF21B9" w:rsidP="009D7E3F">
      <w:pPr>
        <w:spacing w:after="0" w:line="240" w:lineRule="auto"/>
        <w:jc w:val="both"/>
        <w:rPr>
          <w:rFonts w:ascii="Times New Roman" w:eastAsiaTheme="minorHAnsi" w:hAnsi="Times New Roman" w:cs="Times New Roman"/>
          <w:sz w:val="24"/>
          <w:szCs w:val="24"/>
        </w:rPr>
      </w:pPr>
      <w:r w:rsidRPr="00BB6B2F">
        <w:rPr>
          <w:rFonts w:ascii="Times New Roman" w:eastAsiaTheme="minorHAnsi" w:hAnsi="Times New Roman" w:cs="Times New Roman"/>
          <w:sz w:val="24"/>
          <w:szCs w:val="24"/>
        </w:rPr>
        <w:t>1) Tallinnas järgmis</w:t>
      </w:r>
      <w:r w:rsidR="00B70764" w:rsidRPr="00BB6B2F">
        <w:rPr>
          <w:rFonts w:ascii="Times New Roman" w:eastAsiaTheme="minorHAnsi" w:hAnsi="Times New Roman" w:cs="Times New Roman"/>
          <w:sz w:val="24"/>
          <w:szCs w:val="24"/>
        </w:rPr>
        <w:t>t</w:t>
      </w:r>
      <w:r w:rsidRPr="00BB6B2F">
        <w:rPr>
          <w:rFonts w:ascii="Times New Roman" w:eastAsiaTheme="minorHAnsi" w:hAnsi="Times New Roman" w:cs="Times New Roman"/>
          <w:sz w:val="24"/>
          <w:szCs w:val="24"/>
        </w:rPr>
        <w:t>es linnaosa</w:t>
      </w:r>
      <w:r w:rsidR="00B70764" w:rsidRPr="00BB6B2F">
        <w:rPr>
          <w:rFonts w:ascii="Times New Roman" w:eastAsiaTheme="minorHAnsi" w:hAnsi="Times New Roman" w:cs="Times New Roman"/>
          <w:sz w:val="24"/>
          <w:szCs w:val="24"/>
        </w:rPr>
        <w:t>de</w:t>
      </w:r>
      <w:r w:rsidRPr="00BB6B2F">
        <w:rPr>
          <w:rFonts w:ascii="Times New Roman" w:eastAsiaTheme="minorHAnsi" w:hAnsi="Times New Roman" w:cs="Times New Roman"/>
          <w:sz w:val="24"/>
          <w:szCs w:val="24"/>
        </w:rPr>
        <w:t>s:</w:t>
      </w:r>
    </w:p>
    <w:p w14:paraId="0DEC9B92" w14:textId="46988099" w:rsidR="00AF21B9" w:rsidRPr="00BB6B2F" w:rsidRDefault="00AF21B9" w:rsidP="009D7E3F">
      <w:pPr>
        <w:spacing w:after="0" w:line="240" w:lineRule="auto"/>
        <w:jc w:val="both"/>
        <w:rPr>
          <w:rFonts w:ascii="Times New Roman" w:eastAsiaTheme="minorHAnsi" w:hAnsi="Times New Roman" w:cs="Times New Roman"/>
          <w:sz w:val="24"/>
          <w:szCs w:val="24"/>
        </w:rPr>
      </w:pPr>
      <w:r w:rsidRPr="00BB6B2F">
        <w:rPr>
          <w:rFonts w:ascii="Times New Roman" w:eastAsiaTheme="minorHAnsi" w:hAnsi="Times New Roman" w:cs="Times New Roman"/>
          <w:sz w:val="24"/>
          <w:szCs w:val="24"/>
        </w:rPr>
        <w:lastRenderedPageBreak/>
        <w:t>a</w:t>
      </w:r>
      <w:r w:rsidR="00C02003" w:rsidRPr="00BB6B2F">
        <w:rPr>
          <w:rFonts w:ascii="Times New Roman" w:eastAsiaTheme="minorHAnsi" w:hAnsi="Times New Roman" w:cs="Times New Roman"/>
          <w:sz w:val="24"/>
          <w:szCs w:val="24"/>
        </w:rPr>
        <w:t>)</w:t>
      </w:r>
      <w:r w:rsidRPr="00BB6B2F">
        <w:rPr>
          <w:rFonts w:ascii="Times New Roman" w:eastAsiaTheme="minorHAnsi" w:hAnsi="Times New Roman" w:cs="Times New Roman"/>
          <w:sz w:val="24"/>
          <w:szCs w:val="24"/>
        </w:rPr>
        <w:t xml:space="preserve"> Pirita</w:t>
      </w:r>
    </w:p>
    <w:p w14:paraId="4918ECCE" w14:textId="4A735E0E" w:rsidR="00AF21B9" w:rsidRPr="00BB6B2F" w:rsidRDefault="00AF21B9" w:rsidP="009D7E3F">
      <w:pPr>
        <w:spacing w:after="0" w:line="240" w:lineRule="auto"/>
        <w:jc w:val="both"/>
        <w:rPr>
          <w:rFonts w:ascii="Times New Roman" w:eastAsiaTheme="minorHAnsi" w:hAnsi="Times New Roman" w:cs="Times New Roman"/>
          <w:sz w:val="24"/>
          <w:szCs w:val="24"/>
        </w:rPr>
      </w:pPr>
      <w:r w:rsidRPr="00BB6B2F">
        <w:rPr>
          <w:rFonts w:ascii="Times New Roman" w:eastAsiaTheme="minorHAnsi" w:hAnsi="Times New Roman" w:cs="Times New Roman"/>
          <w:sz w:val="24"/>
          <w:szCs w:val="24"/>
        </w:rPr>
        <w:t>b) Nõmme</w:t>
      </w:r>
    </w:p>
    <w:p w14:paraId="5C418096" w14:textId="31E7D703" w:rsidR="00AF21B9" w:rsidRPr="00BB6B2F" w:rsidRDefault="00AF21B9" w:rsidP="009D7E3F">
      <w:pPr>
        <w:spacing w:after="0" w:line="240" w:lineRule="auto"/>
        <w:jc w:val="both"/>
        <w:rPr>
          <w:rFonts w:ascii="Times New Roman" w:eastAsiaTheme="minorHAnsi" w:hAnsi="Times New Roman" w:cs="Times New Roman"/>
          <w:sz w:val="24"/>
          <w:szCs w:val="24"/>
        </w:rPr>
      </w:pPr>
      <w:r w:rsidRPr="00BB6B2F">
        <w:rPr>
          <w:rFonts w:ascii="Times New Roman" w:eastAsiaTheme="minorHAnsi" w:hAnsi="Times New Roman" w:cs="Times New Roman"/>
          <w:sz w:val="24"/>
          <w:szCs w:val="24"/>
        </w:rPr>
        <w:t>c) Kesklinn</w:t>
      </w:r>
    </w:p>
    <w:p w14:paraId="57EEEDF5" w14:textId="679397BA" w:rsidR="00AF21B9" w:rsidRPr="00BB6B2F" w:rsidRDefault="00AF21B9" w:rsidP="009D7E3F">
      <w:pPr>
        <w:spacing w:after="0" w:line="240" w:lineRule="auto"/>
        <w:jc w:val="both"/>
        <w:rPr>
          <w:rFonts w:ascii="Times New Roman" w:eastAsiaTheme="minorHAnsi" w:hAnsi="Times New Roman" w:cs="Times New Roman"/>
          <w:sz w:val="24"/>
          <w:szCs w:val="24"/>
        </w:rPr>
      </w:pPr>
      <w:r w:rsidRPr="00BB6B2F">
        <w:rPr>
          <w:rFonts w:ascii="Times New Roman" w:eastAsiaTheme="minorHAnsi" w:hAnsi="Times New Roman" w:cs="Times New Roman"/>
          <w:sz w:val="24"/>
          <w:szCs w:val="24"/>
        </w:rPr>
        <w:t>d) Kristiine</w:t>
      </w:r>
    </w:p>
    <w:p w14:paraId="042BA653" w14:textId="57BD8017" w:rsidR="00AF21B9" w:rsidRDefault="00AF21B9" w:rsidP="009D7E3F">
      <w:pPr>
        <w:spacing w:after="0" w:line="240" w:lineRule="auto"/>
        <w:jc w:val="both"/>
        <w:rPr>
          <w:rFonts w:ascii="Times New Roman" w:eastAsiaTheme="minorHAnsi" w:hAnsi="Times New Roman" w:cs="Times New Roman"/>
          <w:sz w:val="24"/>
          <w:szCs w:val="24"/>
        </w:rPr>
      </w:pPr>
      <w:r w:rsidRPr="00BB6B2F">
        <w:rPr>
          <w:rFonts w:ascii="Times New Roman" w:eastAsiaTheme="minorHAnsi" w:hAnsi="Times New Roman" w:cs="Times New Roman"/>
          <w:sz w:val="24"/>
          <w:szCs w:val="24"/>
        </w:rPr>
        <w:t>e) Põhja-Tallinn</w:t>
      </w:r>
    </w:p>
    <w:p w14:paraId="00D1B2B8" w14:textId="17CFAE59" w:rsidR="00FF4A13" w:rsidRPr="00BB6B2F" w:rsidRDefault="00FF4A13" w:rsidP="009D7E3F">
      <w:pPr>
        <w:spacing w:after="0"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f) Haabersti</w:t>
      </w:r>
    </w:p>
    <w:p w14:paraId="3E6D1795" w14:textId="77777777" w:rsidR="00AF21B9" w:rsidRPr="00BB6B2F" w:rsidRDefault="00AF21B9" w:rsidP="009D7E3F">
      <w:pPr>
        <w:spacing w:after="0" w:line="240" w:lineRule="auto"/>
        <w:jc w:val="both"/>
        <w:rPr>
          <w:rFonts w:ascii="Times New Roman" w:eastAsiaTheme="minorHAnsi" w:hAnsi="Times New Roman" w:cs="Times New Roman"/>
          <w:sz w:val="24"/>
          <w:szCs w:val="24"/>
        </w:rPr>
      </w:pPr>
      <w:r w:rsidRPr="00BB6B2F">
        <w:rPr>
          <w:rFonts w:ascii="Times New Roman" w:eastAsiaTheme="minorHAnsi" w:hAnsi="Times New Roman" w:cs="Times New Roman"/>
          <w:sz w:val="24"/>
          <w:szCs w:val="24"/>
        </w:rPr>
        <w:t>2) Tartu</w:t>
      </w:r>
    </w:p>
    <w:p w14:paraId="7A2E79AE" w14:textId="77777777" w:rsidR="00AF21B9" w:rsidRPr="00BB6B2F" w:rsidRDefault="00AF21B9" w:rsidP="009D7E3F">
      <w:pPr>
        <w:spacing w:after="0" w:line="240" w:lineRule="auto"/>
        <w:jc w:val="both"/>
        <w:rPr>
          <w:rFonts w:ascii="Times New Roman" w:eastAsiaTheme="minorHAnsi" w:hAnsi="Times New Roman" w:cs="Times New Roman"/>
          <w:sz w:val="24"/>
          <w:szCs w:val="24"/>
        </w:rPr>
      </w:pPr>
      <w:r w:rsidRPr="00BB6B2F">
        <w:rPr>
          <w:rFonts w:ascii="Times New Roman" w:eastAsiaTheme="minorHAnsi" w:hAnsi="Times New Roman" w:cs="Times New Roman"/>
          <w:sz w:val="24"/>
          <w:szCs w:val="24"/>
        </w:rPr>
        <w:t>3) Viljandi</w:t>
      </w:r>
    </w:p>
    <w:p w14:paraId="63FEFE25" w14:textId="77777777" w:rsidR="00AF21B9" w:rsidRPr="00BB6B2F" w:rsidRDefault="00AF21B9" w:rsidP="009D7E3F">
      <w:pPr>
        <w:spacing w:after="0" w:line="240" w:lineRule="auto"/>
        <w:jc w:val="both"/>
        <w:rPr>
          <w:rFonts w:ascii="Times New Roman" w:eastAsiaTheme="minorHAnsi" w:hAnsi="Times New Roman" w:cs="Times New Roman"/>
          <w:sz w:val="24"/>
          <w:szCs w:val="24"/>
        </w:rPr>
      </w:pPr>
      <w:r w:rsidRPr="00BB6B2F">
        <w:rPr>
          <w:rFonts w:ascii="Times New Roman" w:eastAsiaTheme="minorHAnsi" w:hAnsi="Times New Roman" w:cs="Times New Roman"/>
          <w:sz w:val="24"/>
          <w:szCs w:val="24"/>
        </w:rPr>
        <w:t>4) Pärnu</w:t>
      </w:r>
    </w:p>
    <w:p w14:paraId="4868CE0C" w14:textId="77777777" w:rsidR="00AF21B9" w:rsidRPr="00BB6B2F" w:rsidRDefault="00AF21B9" w:rsidP="009D7E3F">
      <w:pPr>
        <w:spacing w:after="0" w:line="240" w:lineRule="auto"/>
        <w:jc w:val="both"/>
        <w:rPr>
          <w:rFonts w:ascii="Times New Roman" w:eastAsiaTheme="minorHAnsi" w:hAnsi="Times New Roman" w:cs="Times New Roman"/>
          <w:sz w:val="24"/>
          <w:szCs w:val="24"/>
        </w:rPr>
      </w:pPr>
      <w:r w:rsidRPr="00BB6B2F">
        <w:rPr>
          <w:rFonts w:ascii="Times New Roman" w:eastAsiaTheme="minorHAnsi" w:hAnsi="Times New Roman" w:cs="Times New Roman"/>
          <w:sz w:val="24"/>
          <w:szCs w:val="24"/>
        </w:rPr>
        <w:t>5) Rakvere</w:t>
      </w:r>
    </w:p>
    <w:p w14:paraId="77B57ED1" w14:textId="77777777" w:rsidR="00AF21B9" w:rsidRPr="00BB6B2F" w:rsidRDefault="00AF21B9" w:rsidP="009D7E3F">
      <w:pPr>
        <w:spacing w:after="0" w:line="240" w:lineRule="auto"/>
        <w:jc w:val="both"/>
        <w:rPr>
          <w:rFonts w:ascii="Times New Roman" w:eastAsiaTheme="minorHAnsi" w:hAnsi="Times New Roman" w:cs="Times New Roman"/>
          <w:sz w:val="24"/>
          <w:szCs w:val="24"/>
        </w:rPr>
      </w:pPr>
      <w:r w:rsidRPr="00BB6B2F">
        <w:rPr>
          <w:rFonts w:ascii="Times New Roman" w:eastAsiaTheme="minorHAnsi" w:hAnsi="Times New Roman" w:cs="Times New Roman"/>
          <w:sz w:val="24"/>
          <w:szCs w:val="24"/>
        </w:rPr>
        <w:t>6) Kuressaare</w:t>
      </w:r>
    </w:p>
    <w:p w14:paraId="08CF1DAD" w14:textId="77777777" w:rsidR="00AF21B9" w:rsidRPr="00BB6B2F" w:rsidRDefault="00AF21B9" w:rsidP="009D7E3F">
      <w:pPr>
        <w:spacing w:after="0" w:line="240" w:lineRule="auto"/>
        <w:jc w:val="both"/>
        <w:rPr>
          <w:rFonts w:ascii="Times New Roman" w:eastAsiaTheme="minorHAnsi" w:hAnsi="Times New Roman" w:cs="Times New Roman"/>
          <w:sz w:val="24"/>
          <w:szCs w:val="24"/>
        </w:rPr>
      </w:pPr>
      <w:r w:rsidRPr="00BB6B2F">
        <w:rPr>
          <w:rFonts w:ascii="Times New Roman" w:eastAsiaTheme="minorHAnsi" w:hAnsi="Times New Roman" w:cs="Times New Roman"/>
          <w:sz w:val="24"/>
          <w:szCs w:val="24"/>
        </w:rPr>
        <w:t>7) Valga</w:t>
      </w:r>
    </w:p>
    <w:p w14:paraId="0CB2322B" w14:textId="77777777" w:rsidR="00AF21B9" w:rsidRPr="00BB6B2F" w:rsidRDefault="00AF21B9" w:rsidP="009D7E3F">
      <w:pPr>
        <w:spacing w:after="0" w:line="240" w:lineRule="auto"/>
        <w:jc w:val="both"/>
        <w:rPr>
          <w:rFonts w:ascii="Times New Roman" w:eastAsiaTheme="minorHAnsi" w:hAnsi="Times New Roman" w:cs="Times New Roman"/>
          <w:sz w:val="24"/>
          <w:szCs w:val="24"/>
        </w:rPr>
      </w:pPr>
      <w:r w:rsidRPr="00BB6B2F">
        <w:rPr>
          <w:rFonts w:ascii="Times New Roman" w:eastAsiaTheme="minorHAnsi" w:hAnsi="Times New Roman" w:cs="Times New Roman"/>
          <w:sz w:val="24"/>
          <w:szCs w:val="24"/>
        </w:rPr>
        <w:t>8) Keila</w:t>
      </w:r>
    </w:p>
    <w:p w14:paraId="2B3B5791" w14:textId="77777777" w:rsidR="00AF21B9" w:rsidRPr="00BB6B2F" w:rsidRDefault="00AF21B9" w:rsidP="009D7E3F">
      <w:pPr>
        <w:spacing w:after="0" w:line="240" w:lineRule="auto"/>
        <w:jc w:val="both"/>
        <w:rPr>
          <w:rFonts w:ascii="Times New Roman" w:eastAsiaTheme="minorHAnsi" w:hAnsi="Times New Roman" w:cs="Times New Roman"/>
          <w:sz w:val="24"/>
          <w:szCs w:val="24"/>
        </w:rPr>
      </w:pPr>
      <w:r w:rsidRPr="00BB6B2F">
        <w:rPr>
          <w:rFonts w:ascii="Times New Roman" w:eastAsiaTheme="minorHAnsi" w:hAnsi="Times New Roman" w:cs="Times New Roman"/>
          <w:sz w:val="24"/>
          <w:szCs w:val="24"/>
        </w:rPr>
        <w:t>9) Võru</w:t>
      </w:r>
    </w:p>
    <w:p w14:paraId="1E9B1524" w14:textId="77777777" w:rsidR="00AF21B9" w:rsidRPr="00BB6B2F" w:rsidRDefault="00AF21B9" w:rsidP="009D7E3F">
      <w:pPr>
        <w:spacing w:after="0" w:line="240" w:lineRule="auto"/>
        <w:jc w:val="both"/>
        <w:rPr>
          <w:rFonts w:ascii="Times New Roman" w:eastAsiaTheme="minorHAnsi" w:hAnsi="Times New Roman" w:cs="Times New Roman"/>
          <w:sz w:val="24"/>
          <w:szCs w:val="24"/>
        </w:rPr>
      </w:pPr>
      <w:r w:rsidRPr="00BB6B2F">
        <w:rPr>
          <w:rFonts w:ascii="Times New Roman" w:eastAsiaTheme="minorHAnsi" w:hAnsi="Times New Roman" w:cs="Times New Roman"/>
          <w:sz w:val="24"/>
          <w:szCs w:val="24"/>
        </w:rPr>
        <w:t>10) Türi</w:t>
      </w:r>
    </w:p>
    <w:p w14:paraId="3E86DA26" w14:textId="77777777" w:rsidR="00AF21B9" w:rsidRPr="00BB6B2F" w:rsidRDefault="00AF21B9" w:rsidP="009D7E3F">
      <w:pPr>
        <w:spacing w:after="0" w:line="240" w:lineRule="auto"/>
        <w:jc w:val="both"/>
        <w:rPr>
          <w:rFonts w:ascii="Times New Roman" w:eastAsiaTheme="minorHAnsi" w:hAnsi="Times New Roman" w:cs="Times New Roman"/>
          <w:sz w:val="24"/>
          <w:szCs w:val="24"/>
        </w:rPr>
      </w:pPr>
      <w:r w:rsidRPr="00BB6B2F">
        <w:rPr>
          <w:rFonts w:ascii="Times New Roman" w:eastAsiaTheme="minorHAnsi" w:hAnsi="Times New Roman" w:cs="Times New Roman"/>
          <w:sz w:val="24"/>
          <w:szCs w:val="24"/>
        </w:rPr>
        <w:t>11) Jõhvi</w:t>
      </w:r>
    </w:p>
    <w:p w14:paraId="566BB600" w14:textId="77777777" w:rsidR="00AF21B9" w:rsidRPr="00BB6B2F" w:rsidRDefault="00AF21B9" w:rsidP="009D7E3F">
      <w:pPr>
        <w:spacing w:after="0" w:line="240" w:lineRule="auto"/>
        <w:jc w:val="both"/>
        <w:rPr>
          <w:rFonts w:ascii="Times New Roman" w:eastAsiaTheme="minorHAnsi" w:hAnsi="Times New Roman" w:cs="Times New Roman"/>
          <w:sz w:val="24"/>
          <w:szCs w:val="24"/>
        </w:rPr>
      </w:pPr>
      <w:r w:rsidRPr="00BB6B2F">
        <w:rPr>
          <w:rFonts w:ascii="Times New Roman" w:eastAsiaTheme="minorHAnsi" w:hAnsi="Times New Roman" w:cs="Times New Roman"/>
          <w:sz w:val="24"/>
          <w:szCs w:val="24"/>
        </w:rPr>
        <w:t>12) Saue</w:t>
      </w:r>
    </w:p>
    <w:p w14:paraId="7D3201CD" w14:textId="77777777" w:rsidR="00AF21B9" w:rsidRPr="00BB6B2F" w:rsidRDefault="00AF21B9" w:rsidP="009D7E3F">
      <w:pPr>
        <w:spacing w:after="0" w:line="240" w:lineRule="auto"/>
        <w:jc w:val="both"/>
        <w:rPr>
          <w:rFonts w:ascii="Times New Roman" w:eastAsiaTheme="minorHAnsi" w:hAnsi="Times New Roman" w:cs="Times New Roman"/>
          <w:sz w:val="24"/>
          <w:szCs w:val="24"/>
        </w:rPr>
      </w:pPr>
      <w:r w:rsidRPr="00BB6B2F">
        <w:rPr>
          <w:rFonts w:ascii="Times New Roman" w:eastAsiaTheme="minorHAnsi" w:hAnsi="Times New Roman" w:cs="Times New Roman"/>
          <w:sz w:val="24"/>
          <w:szCs w:val="24"/>
        </w:rPr>
        <w:t>13) Paide</w:t>
      </w:r>
    </w:p>
    <w:p w14:paraId="027C1395" w14:textId="77777777" w:rsidR="00AF21B9" w:rsidRPr="00BB6B2F" w:rsidRDefault="00AF21B9" w:rsidP="009D7E3F">
      <w:pPr>
        <w:spacing w:after="0" w:line="240" w:lineRule="auto"/>
        <w:jc w:val="both"/>
        <w:rPr>
          <w:rFonts w:ascii="Times New Roman" w:eastAsiaTheme="minorHAnsi" w:hAnsi="Times New Roman" w:cs="Times New Roman"/>
          <w:sz w:val="24"/>
          <w:szCs w:val="24"/>
        </w:rPr>
      </w:pPr>
      <w:r w:rsidRPr="00BB6B2F">
        <w:rPr>
          <w:rFonts w:ascii="Times New Roman" w:eastAsiaTheme="minorHAnsi" w:hAnsi="Times New Roman" w:cs="Times New Roman"/>
          <w:sz w:val="24"/>
          <w:szCs w:val="24"/>
        </w:rPr>
        <w:t>14) Tapa</w:t>
      </w:r>
    </w:p>
    <w:p w14:paraId="6D07E337" w14:textId="77777777" w:rsidR="00AF21B9" w:rsidRPr="00BB6B2F" w:rsidRDefault="00AF21B9" w:rsidP="009D7E3F">
      <w:pPr>
        <w:spacing w:after="0" w:line="240" w:lineRule="auto"/>
        <w:jc w:val="both"/>
        <w:rPr>
          <w:rFonts w:ascii="Times New Roman" w:eastAsiaTheme="minorHAnsi" w:hAnsi="Times New Roman" w:cs="Times New Roman"/>
          <w:sz w:val="24"/>
          <w:szCs w:val="24"/>
        </w:rPr>
      </w:pPr>
      <w:r w:rsidRPr="00BB6B2F">
        <w:rPr>
          <w:rFonts w:ascii="Times New Roman" w:eastAsiaTheme="minorHAnsi" w:hAnsi="Times New Roman" w:cs="Times New Roman"/>
          <w:sz w:val="24"/>
          <w:szCs w:val="24"/>
        </w:rPr>
        <w:t>15) Jõgeva</w:t>
      </w:r>
    </w:p>
    <w:p w14:paraId="62A495A3" w14:textId="77777777" w:rsidR="00AF21B9" w:rsidRPr="00BB6B2F" w:rsidRDefault="00AF21B9" w:rsidP="009D7E3F">
      <w:pPr>
        <w:spacing w:after="0" w:line="240" w:lineRule="auto"/>
        <w:jc w:val="both"/>
        <w:rPr>
          <w:rFonts w:ascii="Times New Roman" w:eastAsiaTheme="minorHAnsi" w:hAnsi="Times New Roman" w:cs="Times New Roman"/>
          <w:sz w:val="24"/>
          <w:szCs w:val="24"/>
        </w:rPr>
      </w:pPr>
      <w:r w:rsidRPr="00BB6B2F">
        <w:rPr>
          <w:rFonts w:ascii="Times New Roman" w:eastAsiaTheme="minorHAnsi" w:hAnsi="Times New Roman" w:cs="Times New Roman"/>
          <w:sz w:val="24"/>
          <w:szCs w:val="24"/>
        </w:rPr>
        <w:t>16) Kärdla</w:t>
      </w:r>
    </w:p>
    <w:p w14:paraId="5F0D8B45" w14:textId="77777777" w:rsidR="00AF21B9" w:rsidRPr="00BB6B2F" w:rsidRDefault="00AF21B9" w:rsidP="009D7E3F">
      <w:pPr>
        <w:spacing w:after="0" w:line="240" w:lineRule="auto"/>
        <w:jc w:val="both"/>
        <w:rPr>
          <w:rFonts w:ascii="Times New Roman" w:eastAsiaTheme="minorHAnsi" w:hAnsi="Times New Roman" w:cs="Times New Roman"/>
          <w:sz w:val="24"/>
          <w:szCs w:val="24"/>
        </w:rPr>
      </w:pPr>
      <w:r w:rsidRPr="00BB6B2F">
        <w:rPr>
          <w:rFonts w:ascii="Times New Roman" w:eastAsiaTheme="minorHAnsi" w:hAnsi="Times New Roman" w:cs="Times New Roman"/>
          <w:sz w:val="24"/>
          <w:szCs w:val="24"/>
        </w:rPr>
        <w:t>17) Põltsamaa</w:t>
      </w:r>
    </w:p>
    <w:p w14:paraId="25A4B5FA" w14:textId="77777777" w:rsidR="00AF21B9" w:rsidRPr="00BB6B2F" w:rsidRDefault="00AF21B9" w:rsidP="009D7E3F">
      <w:pPr>
        <w:spacing w:after="0" w:line="240" w:lineRule="auto"/>
        <w:jc w:val="both"/>
        <w:rPr>
          <w:rFonts w:ascii="Times New Roman" w:eastAsiaTheme="minorHAnsi" w:hAnsi="Times New Roman" w:cs="Times New Roman"/>
          <w:sz w:val="24"/>
          <w:szCs w:val="24"/>
        </w:rPr>
      </w:pPr>
      <w:r w:rsidRPr="00BB6B2F">
        <w:rPr>
          <w:rFonts w:ascii="Times New Roman" w:eastAsiaTheme="minorHAnsi" w:hAnsi="Times New Roman" w:cs="Times New Roman"/>
          <w:sz w:val="24"/>
          <w:szCs w:val="24"/>
        </w:rPr>
        <w:t>18) Elva</w:t>
      </w:r>
    </w:p>
    <w:p w14:paraId="3AE5FE7A" w14:textId="77777777" w:rsidR="00AF21B9" w:rsidRPr="00BB6B2F" w:rsidRDefault="00AF21B9" w:rsidP="009D7E3F">
      <w:pPr>
        <w:spacing w:after="0" w:line="240" w:lineRule="auto"/>
        <w:jc w:val="both"/>
        <w:rPr>
          <w:rFonts w:ascii="Times New Roman" w:eastAsiaTheme="minorHAnsi" w:hAnsi="Times New Roman" w:cs="Times New Roman"/>
          <w:sz w:val="24"/>
          <w:szCs w:val="24"/>
        </w:rPr>
      </w:pPr>
      <w:r w:rsidRPr="00BB6B2F">
        <w:rPr>
          <w:rFonts w:ascii="Times New Roman" w:eastAsiaTheme="minorHAnsi" w:hAnsi="Times New Roman" w:cs="Times New Roman"/>
          <w:sz w:val="24"/>
          <w:szCs w:val="24"/>
        </w:rPr>
        <w:t>19) Haapsalu</w:t>
      </w:r>
    </w:p>
    <w:p w14:paraId="2460732D" w14:textId="77777777" w:rsidR="00AF21B9" w:rsidRPr="00BB6B2F" w:rsidRDefault="00AF21B9" w:rsidP="009D7E3F">
      <w:pPr>
        <w:spacing w:after="0" w:line="240" w:lineRule="auto"/>
        <w:jc w:val="both"/>
        <w:rPr>
          <w:rFonts w:ascii="Times New Roman" w:eastAsiaTheme="minorHAnsi" w:hAnsi="Times New Roman" w:cs="Times New Roman"/>
          <w:sz w:val="24"/>
          <w:szCs w:val="24"/>
        </w:rPr>
      </w:pPr>
      <w:r w:rsidRPr="00BB6B2F">
        <w:rPr>
          <w:rFonts w:ascii="Times New Roman" w:eastAsiaTheme="minorHAnsi" w:hAnsi="Times New Roman" w:cs="Times New Roman"/>
          <w:sz w:val="24"/>
          <w:szCs w:val="24"/>
        </w:rPr>
        <w:t>20) Kiviõli</w:t>
      </w:r>
    </w:p>
    <w:p w14:paraId="232F4B8F" w14:textId="77777777" w:rsidR="00AF21B9" w:rsidRPr="00BB6B2F" w:rsidRDefault="00AF21B9" w:rsidP="009D7E3F">
      <w:pPr>
        <w:spacing w:after="0" w:line="240" w:lineRule="auto"/>
        <w:jc w:val="both"/>
        <w:rPr>
          <w:rFonts w:ascii="Times New Roman" w:eastAsiaTheme="minorHAnsi" w:hAnsi="Times New Roman" w:cs="Times New Roman"/>
          <w:sz w:val="24"/>
          <w:szCs w:val="24"/>
        </w:rPr>
      </w:pPr>
      <w:r w:rsidRPr="00BB6B2F">
        <w:rPr>
          <w:rFonts w:ascii="Times New Roman" w:eastAsiaTheme="minorHAnsi" w:hAnsi="Times New Roman" w:cs="Times New Roman"/>
          <w:sz w:val="24"/>
          <w:szCs w:val="24"/>
        </w:rPr>
        <w:t>21) Otepää</w:t>
      </w:r>
    </w:p>
    <w:p w14:paraId="687267FE" w14:textId="77777777" w:rsidR="00AF21B9" w:rsidRPr="00BB6B2F" w:rsidRDefault="00AF21B9" w:rsidP="009D7E3F">
      <w:pPr>
        <w:spacing w:after="0" w:line="240" w:lineRule="auto"/>
        <w:jc w:val="both"/>
        <w:rPr>
          <w:rFonts w:ascii="Times New Roman" w:eastAsiaTheme="minorHAnsi" w:hAnsi="Times New Roman" w:cs="Times New Roman"/>
          <w:sz w:val="24"/>
          <w:szCs w:val="24"/>
        </w:rPr>
      </w:pPr>
      <w:r w:rsidRPr="00BB6B2F">
        <w:rPr>
          <w:rFonts w:ascii="Times New Roman" w:eastAsiaTheme="minorHAnsi" w:hAnsi="Times New Roman" w:cs="Times New Roman"/>
          <w:sz w:val="24"/>
          <w:szCs w:val="24"/>
        </w:rPr>
        <w:t>22) Tõrva</w:t>
      </w:r>
    </w:p>
    <w:p w14:paraId="080C5A36" w14:textId="77777777" w:rsidR="00AF21B9" w:rsidRPr="00BB6B2F" w:rsidRDefault="00AF21B9" w:rsidP="009D7E3F">
      <w:pPr>
        <w:spacing w:after="0" w:line="240" w:lineRule="auto"/>
        <w:jc w:val="both"/>
        <w:rPr>
          <w:rFonts w:ascii="Times New Roman" w:eastAsiaTheme="minorHAnsi" w:hAnsi="Times New Roman" w:cs="Times New Roman"/>
          <w:sz w:val="24"/>
          <w:szCs w:val="24"/>
        </w:rPr>
      </w:pPr>
      <w:r w:rsidRPr="00BB6B2F">
        <w:rPr>
          <w:rFonts w:ascii="Times New Roman" w:eastAsiaTheme="minorHAnsi" w:hAnsi="Times New Roman" w:cs="Times New Roman"/>
          <w:sz w:val="24"/>
          <w:szCs w:val="24"/>
        </w:rPr>
        <w:t>23) Karksi-Nuia</w:t>
      </w:r>
    </w:p>
    <w:p w14:paraId="5CED8269" w14:textId="77777777" w:rsidR="00AF21B9" w:rsidRPr="00BB6B2F" w:rsidRDefault="00AF21B9" w:rsidP="009D7E3F">
      <w:pPr>
        <w:spacing w:after="0" w:line="240" w:lineRule="auto"/>
        <w:jc w:val="both"/>
        <w:rPr>
          <w:rFonts w:ascii="Times New Roman" w:eastAsiaTheme="minorHAnsi" w:hAnsi="Times New Roman" w:cs="Times New Roman"/>
          <w:sz w:val="24"/>
          <w:szCs w:val="24"/>
        </w:rPr>
      </w:pPr>
      <w:r w:rsidRPr="00BB6B2F">
        <w:rPr>
          <w:rFonts w:ascii="Times New Roman" w:eastAsiaTheme="minorHAnsi" w:hAnsi="Times New Roman" w:cs="Times New Roman"/>
          <w:sz w:val="24"/>
          <w:szCs w:val="24"/>
        </w:rPr>
        <w:t>24) Kilingi-Nõmme</w:t>
      </w:r>
    </w:p>
    <w:p w14:paraId="1EB0EA36" w14:textId="77777777" w:rsidR="00AF21B9" w:rsidRPr="00BB6B2F" w:rsidRDefault="00AF21B9" w:rsidP="009D7E3F">
      <w:pPr>
        <w:spacing w:after="0" w:line="240" w:lineRule="auto"/>
        <w:jc w:val="both"/>
        <w:rPr>
          <w:rFonts w:ascii="Times New Roman" w:eastAsiaTheme="minorHAnsi" w:hAnsi="Times New Roman" w:cs="Times New Roman"/>
          <w:sz w:val="24"/>
          <w:szCs w:val="24"/>
        </w:rPr>
      </w:pPr>
      <w:r w:rsidRPr="00BB6B2F">
        <w:rPr>
          <w:rFonts w:ascii="Times New Roman" w:eastAsiaTheme="minorHAnsi" w:hAnsi="Times New Roman" w:cs="Times New Roman"/>
          <w:sz w:val="24"/>
          <w:szCs w:val="24"/>
        </w:rPr>
        <w:t>25) Sillamäe</w:t>
      </w:r>
    </w:p>
    <w:p w14:paraId="1E28E71A" w14:textId="77777777" w:rsidR="00EC2290" w:rsidRPr="00BB6B2F" w:rsidRDefault="00EC2290" w:rsidP="009D7E3F">
      <w:pPr>
        <w:spacing w:after="0" w:line="240" w:lineRule="auto"/>
        <w:jc w:val="both"/>
        <w:rPr>
          <w:rFonts w:ascii="Times New Roman" w:hAnsi="Times New Roman" w:cs="Times New Roman"/>
          <w:sz w:val="24"/>
          <w:szCs w:val="24"/>
        </w:rPr>
      </w:pPr>
    </w:p>
    <w:p w14:paraId="4C466B1E" w14:textId="7E37DE76" w:rsidR="00461455" w:rsidRPr="00BB6B2F" w:rsidRDefault="008B3F7C" w:rsidP="009D7E3F">
      <w:pPr>
        <w:spacing w:after="0" w:line="240" w:lineRule="auto"/>
        <w:jc w:val="both"/>
        <w:rPr>
          <w:rFonts w:ascii="Times New Roman" w:hAnsi="Times New Roman" w:cs="Times New Roman"/>
          <w:sz w:val="24"/>
          <w:szCs w:val="24"/>
        </w:rPr>
      </w:pPr>
      <w:r w:rsidRPr="00BB6B2F">
        <w:rPr>
          <w:rFonts w:ascii="Times New Roman" w:hAnsi="Times New Roman" w:cs="Times New Roman"/>
          <w:sz w:val="24"/>
          <w:szCs w:val="24"/>
        </w:rPr>
        <w:t>Võttes aluseks regionaalse arengu tegevuskava (RETK)</w:t>
      </w:r>
      <w:r w:rsidR="00C02003" w:rsidRPr="00BB6B2F">
        <w:rPr>
          <w:rFonts w:ascii="Times New Roman" w:hAnsi="Times New Roman" w:cs="Times New Roman"/>
          <w:sz w:val="24"/>
          <w:szCs w:val="24"/>
        </w:rPr>
        <w:t>,</w:t>
      </w:r>
      <w:r w:rsidRPr="00BB6B2F">
        <w:rPr>
          <w:rFonts w:ascii="Times New Roman" w:hAnsi="Times New Roman" w:cs="Times New Roman"/>
          <w:sz w:val="24"/>
          <w:szCs w:val="24"/>
        </w:rPr>
        <w:t xml:space="preserve"> on „Eesti 2035“ seadnud sihiks piirkondlike erinevuste vähenemise elukeskkonnaga rahulolus ning tõstab </w:t>
      </w:r>
      <w:r w:rsidR="00C02003" w:rsidRPr="00BB6B2F">
        <w:rPr>
          <w:rFonts w:ascii="Times New Roman" w:hAnsi="Times New Roman" w:cs="Times New Roman"/>
          <w:sz w:val="24"/>
          <w:szCs w:val="24"/>
        </w:rPr>
        <w:t xml:space="preserve">esile </w:t>
      </w:r>
      <w:r w:rsidRPr="00BB6B2F">
        <w:rPr>
          <w:rFonts w:ascii="Times New Roman" w:hAnsi="Times New Roman" w:cs="Times New Roman"/>
          <w:sz w:val="24"/>
          <w:szCs w:val="24"/>
        </w:rPr>
        <w:t xml:space="preserve">riigi ühe arenguvajadusena suurema kompetentsi ruumiloomes, </w:t>
      </w:r>
      <w:r w:rsidR="00C02003" w:rsidRPr="00BB6B2F">
        <w:rPr>
          <w:rFonts w:ascii="Times New Roman" w:hAnsi="Times New Roman" w:cs="Times New Roman"/>
          <w:sz w:val="24"/>
          <w:szCs w:val="24"/>
        </w:rPr>
        <w:t>et aidata</w:t>
      </w:r>
      <w:r w:rsidRPr="00BB6B2F">
        <w:rPr>
          <w:rFonts w:ascii="Times New Roman" w:hAnsi="Times New Roman" w:cs="Times New Roman"/>
          <w:sz w:val="24"/>
          <w:szCs w:val="24"/>
        </w:rPr>
        <w:t xml:space="preserve"> muu</w:t>
      </w:r>
      <w:r w:rsidR="00795463">
        <w:rPr>
          <w:rFonts w:ascii="Times New Roman" w:hAnsi="Times New Roman" w:cs="Times New Roman"/>
          <w:sz w:val="24"/>
          <w:szCs w:val="24"/>
        </w:rPr>
        <w:t xml:space="preserve"> </w:t>
      </w:r>
      <w:r w:rsidRPr="00BB6B2F">
        <w:rPr>
          <w:rFonts w:ascii="Times New Roman" w:hAnsi="Times New Roman" w:cs="Times New Roman"/>
          <w:sz w:val="24"/>
          <w:szCs w:val="24"/>
        </w:rPr>
        <w:t>hulgas piirkondades kohaneda rahvastikumuutuste j</w:t>
      </w:r>
      <w:r w:rsidR="00B70764" w:rsidRPr="00BB6B2F">
        <w:rPr>
          <w:rFonts w:ascii="Times New Roman" w:hAnsi="Times New Roman" w:cs="Times New Roman"/>
          <w:sz w:val="24"/>
          <w:szCs w:val="24"/>
        </w:rPr>
        <w:t>a</w:t>
      </w:r>
      <w:r w:rsidRPr="00BB6B2F">
        <w:rPr>
          <w:rFonts w:ascii="Times New Roman" w:hAnsi="Times New Roman" w:cs="Times New Roman"/>
          <w:sz w:val="24"/>
          <w:szCs w:val="24"/>
        </w:rPr>
        <w:t xml:space="preserve"> arengu</w:t>
      </w:r>
      <w:r w:rsidR="00B70764" w:rsidRPr="00BB6B2F">
        <w:rPr>
          <w:rFonts w:ascii="Times New Roman" w:hAnsi="Times New Roman" w:cs="Times New Roman"/>
          <w:sz w:val="24"/>
          <w:szCs w:val="24"/>
        </w:rPr>
        <w:t xml:space="preserve"> muude </w:t>
      </w:r>
      <w:r w:rsidRPr="00BB6B2F">
        <w:rPr>
          <w:rFonts w:ascii="Times New Roman" w:hAnsi="Times New Roman" w:cs="Times New Roman"/>
          <w:sz w:val="24"/>
          <w:szCs w:val="24"/>
        </w:rPr>
        <w:t>vajadustega. Kui 2020. aastal oli elukeskkonnaga rahul enamikes maakondades üle 80% elanikest (Saare- ja Hiiumaal üle 92%), siis Ida-Virumaal jäi rahulolu alla 70%. Väiksem rahulolu elukeskkonnaga oli maakondadest ka Põlva- ja Valgamaal. Märkimisväärseid piirkondade erinevusi esineb inimeste olmetingimustes. Näiteks puudub 2020.</w:t>
      </w:r>
      <w:r w:rsidR="00B70764" w:rsidRPr="00BB6B2F">
        <w:rPr>
          <w:rFonts w:ascii="Times New Roman" w:hAnsi="Times New Roman" w:cs="Times New Roman"/>
          <w:sz w:val="24"/>
          <w:szCs w:val="24"/>
        </w:rPr>
        <w:t xml:space="preserve"> </w:t>
      </w:r>
      <w:r w:rsidRPr="00BB6B2F">
        <w:rPr>
          <w:rFonts w:ascii="Times New Roman" w:hAnsi="Times New Roman" w:cs="Times New Roman"/>
          <w:sz w:val="24"/>
          <w:szCs w:val="24"/>
        </w:rPr>
        <w:t>a seisuga Statistikaameti andmetel Kirde-Eestis tervelt 19% leibkondade eluruumis jooksev soe vesi. Samal ajal on Harjumaal sellistes tingimustes elavaid leibkondi alla 3%. Selle taustal on analüüsis vaadeldud inimeste elutingimuste parandamisele suunatud toetus- jm rahastamismeetmete vahendid jõudnud elaniku kohta just kõige vähem Ida-Virumaale ja Jõgevamaale ning ilma regionaalarengu ning põllumajandus- ja kalandusfondi vahendite osata ka Lääne-Eestisse. Kuigi ka Põhja-Eestisse on vastavaid toetusi elaniku kohta jõudnud keskmisest vähem, on senised toetus- ja rahastamismeetmed tervikuna aidanud piirkondlike erinevuste vähenemisele inimeste elutingimustes kaasa vaid kohati.</w:t>
      </w:r>
    </w:p>
    <w:p w14:paraId="2C4F4EFF" w14:textId="77777777" w:rsidR="00461455" w:rsidRPr="00BB6B2F" w:rsidRDefault="00461455" w:rsidP="009D7E3F">
      <w:pPr>
        <w:spacing w:after="0" w:line="240" w:lineRule="auto"/>
        <w:jc w:val="both"/>
        <w:rPr>
          <w:rFonts w:ascii="Times New Roman" w:hAnsi="Times New Roman" w:cs="Times New Roman"/>
          <w:sz w:val="24"/>
          <w:szCs w:val="24"/>
        </w:rPr>
      </w:pPr>
    </w:p>
    <w:p w14:paraId="418AE51B" w14:textId="7AAB0B0C" w:rsidR="00345279" w:rsidRPr="00BB6B2F" w:rsidRDefault="00345279" w:rsidP="009D7E3F">
      <w:pPr>
        <w:spacing w:after="0" w:line="240" w:lineRule="auto"/>
        <w:jc w:val="both"/>
        <w:rPr>
          <w:rFonts w:ascii="Times New Roman" w:hAnsi="Times New Roman" w:cs="Times New Roman"/>
          <w:sz w:val="24"/>
          <w:szCs w:val="24"/>
        </w:rPr>
      </w:pPr>
      <w:r w:rsidRPr="00BB6B2F">
        <w:rPr>
          <w:rFonts w:ascii="Times New Roman" w:hAnsi="Times New Roman" w:cs="Times New Roman"/>
          <w:sz w:val="24"/>
          <w:szCs w:val="24"/>
        </w:rPr>
        <w:t>Se</w:t>
      </w:r>
      <w:r w:rsidR="00795463">
        <w:rPr>
          <w:rFonts w:ascii="Times New Roman" w:hAnsi="Times New Roman" w:cs="Times New Roman"/>
          <w:sz w:val="24"/>
          <w:szCs w:val="24"/>
        </w:rPr>
        <w:t>etõttu</w:t>
      </w:r>
      <w:r w:rsidRPr="00BB6B2F">
        <w:rPr>
          <w:rFonts w:ascii="Times New Roman" w:hAnsi="Times New Roman" w:cs="Times New Roman"/>
          <w:sz w:val="24"/>
          <w:szCs w:val="24"/>
        </w:rPr>
        <w:t xml:space="preserve"> suuname toetuse määra järg</w:t>
      </w:r>
      <w:r w:rsidR="00795463">
        <w:rPr>
          <w:rFonts w:ascii="Times New Roman" w:hAnsi="Times New Roman" w:cs="Times New Roman"/>
          <w:sz w:val="24"/>
          <w:szCs w:val="24"/>
        </w:rPr>
        <w:t>miselt</w:t>
      </w:r>
      <w:r w:rsidRPr="00BB6B2F">
        <w:rPr>
          <w:rFonts w:ascii="Times New Roman" w:hAnsi="Times New Roman" w:cs="Times New Roman"/>
          <w:sz w:val="24"/>
          <w:szCs w:val="24"/>
        </w:rPr>
        <w:t>:</w:t>
      </w:r>
    </w:p>
    <w:tbl>
      <w:tblPr>
        <w:tblStyle w:val="Heleruuttabel1"/>
        <w:tblW w:w="8278" w:type="dxa"/>
        <w:tblLook w:val="04A0" w:firstRow="1" w:lastRow="0" w:firstColumn="1" w:lastColumn="0" w:noHBand="0" w:noVBand="1"/>
      </w:tblPr>
      <w:tblGrid>
        <w:gridCol w:w="6302"/>
        <w:gridCol w:w="1976"/>
      </w:tblGrid>
      <w:tr w:rsidR="00345279" w:rsidRPr="00BB6B2F" w14:paraId="7C7A5A15" w14:textId="77777777" w:rsidTr="00482785">
        <w:trPr>
          <w:cnfStyle w:val="100000000000" w:firstRow="1" w:lastRow="0" w:firstColumn="0" w:lastColumn="0" w:oddVBand="0" w:evenVBand="0" w:oddHBand="0" w:evenHBand="0" w:firstRowFirstColumn="0" w:firstRowLastColumn="0" w:lastRowFirstColumn="0" w:lastRowLastColumn="0"/>
          <w:trHeight w:val="217"/>
        </w:trPr>
        <w:tc>
          <w:tcPr>
            <w:cnfStyle w:val="001000000000" w:firstRow="0" w:lastRow="0" w:firstColumn="1" w:lastColumn="0" w:oddVBand="0" w:evenVBand="0" w:oddHBand="0" w:evenHBand="0" w:firstRowFirstColumn="0" w:firstRowLastColumn="0" w:lastRowFirstColumn="0" w:lastRowLastColumn="0"/>
            <w:tcW w:w="6302" w:type="dxa"/>
          </w:tcPr>
          <w:p w14:paraId="113E8A6F" w14:textId="77777777" w:rsidR="00345279" w:rsidRPr="00BB6B2F" w:rsidRDefault="00345279" w:rsidP="009D7E3F">
            <w:pPr>
              <w:rPr>
                <w:rFonts w:ascii="Times New Roman" w:hAnsi="Times New Roman" w:cs="Times New Roman"/>
                <w:b w:val="0"/>
                <w:bCs w:val="0"/>
                <w:sz w:val="24"/>
                <w:szCs w:val="24"/>
              </w:rPr>
            </w:pPr>
            <w:r w:rsidRPr="00BB6B2F">
              <w:rPr>
                <w:rFonts w:ascii="Times New Roman" w:hAnsi="Times New Roman" w:cs="Times New Roman"/>
                <w:b w:val="0"/>
                <w:bCs w:val="0"/>
                <w:sz w:val="24"/>
                <w:szCs w:val="24"/>
              </w:rPr>
              <w:t>Tiheasustusala</w:t>
            </w:r>
          </w:p>
          <w:p w14:paraId="14079D77" w14:textId="77777777" w:rsidR="00345279" w:rsidRPr="00BB6B2F" w:rsidRDefault="00345279" w:rsidP="009D7E3F">
            <w:pPr>
              <w:rPr>
                <w:rFonts w:ascii="Times New Roman" w:hAnsi="Times New Roman" w:cs="Times New Roman"/>
                <w:b w:val="0"/>
                <w:bCs w:val="0"/>
                <w:sz w:val="24"/>
                <w:szCs w:val="24"/>
              </w:rPr>
            </w:pPr>
          </w:p>
        </w:tc>
        <w:tc>
          <w:tcPr>
            <w:tcW w:w="1976" w:type="dxa"/>
          </w:tcPr>
          <w:p w14:paraId="0330A6C4" w14:textId="42F24868" w:rsidR="00345279" w:rsidRPr="00BB6B2F" w:rsidRDefault="00345279" w:rsidP="009D7E3F">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B6B2F">
              <w:rPr>
                <w:rFonts w:ascii="Times New Roman" w:hAnsi="Times New Roman" w:cs="Times New Roman"/>
                <w:b w:val="0"/>
                <w:bCs w:val="0"/>
                <w:sz w:val="24"/>
                <w:szCs w:val="24"/>
              </w:rPr>
              <w:t>Toetuse määr, %</w:t>
            </w:r>
          </w:p>
        </w:tc>
      </w:tr>
      <w:tr w:rsidR="00345279" w:rsidRPr="00BB6B2F" w14:paraId="074622EB" w14:textId="77777777" w:rsidTr="00615BDB">
        <w:trPr>
          <w:trHeight w:val="969"/>
        </w:trPr>
        <w:tc>
          <w:tcPr>
            <w:cnfStyle w:val="001000000000" w:firstRow="0" w:lastRow="0" w:firstColumn="1" w:lastColumn="0" w:oddVBand="0" w:evenVBand="0" w:oddHBand="0" w:evenHBand="0" w:firstRowFirstColumn="0" w:firstRowLastColumn="0" w:lastRowFirstColumn="0" w:lastRowLastColumn="0"/>
            <w:tcW w:w="6302" w:type="dxa"/>
          </w:tcPr>
          <w:p w14:paraId="69699F6B" w14:textId="37C31D03" w:rsidR="00345279" w:rsidRPr="00BB6B2F" w:rsidRDefault="00345279" w:rsidP="009D7E3F">
            <w:pPr>
              <w:rPr>
                <w:rFonts w:ascii="Times New Roman" w:eastAsiaTheme="minorHAnsi" w:hAnsi="Times New Roman" w:cs="Times New Roman"/>
                <w:sz w:val="24"/>
                <w:szCs w:val="24"/>
              </w:rPr>
            </w:pPr>
            <w:bookmarkStart w:id="47" w:name="_Hlk133911186"/>
            <w:r w:rsidRPr="00BB6B2F">
              <w:rPr>
                <w:rFonts w:ascii="Times New Roman" w:hAnsi="Times New Roman" w:cs="Times New Roman"/>
                <w:b w:val="0"/>
                <w:bCs w:val="0"/>
                <w:sz w:val="24"/>
                <w:szCs w:val="24"/>
              </w:rPr>
              <w:lastRenderedPageBreak/>
              <w:t>Ida</w:t>
            </w:r>
            <w:r w:rsidR="00B70764" w:rsidRPr="00BB6B2F">
              <w:rPr>
                <w:rFonts w:ascii="Times New Roman" w:hAnsi="Times New Roman" w:cs="Times New Roman"/>
                <w:b w:val="0"/>
                <w:bCs w:val="0"/>
                <w:sz w:val="24"/>
                <w:szCs w:val="24"/>
              </w:rPr>
              <w:t>-</w:t>
            </w:r>
            <w:r w:rsidRPr="00BB6B2F">
              <w:rPr>
                <w:rFonts w:ascii="Times New Roman" w:hAnsi="Times New Roman" w:cs="Times New Roman"/>
                <w:b w:val="0"/>
                <w:bCs w:val="0"/>
                <w:sz w:val="24"/>
                <w:szCs w:val="24"/>
              </w:rPr>
              <w:t>Virumaa:</w:t>
            </w:r>
            <w:r w:rsidR="00AE2E8F" w:rsidRPr="00BB6B2F">
              <w:rPr>
                <w:rFonts w:ascii="Times New Roman" w:hAnsi="Times New Roman" w:cs="Times New Roman"/>
                <w:b w:val="0"/>
                <w:bCs w:val="0"/>
                <w:sz w:val="24"/>
                <w:szCs w:val="24"/>
              </w:rPr>
              <w:t xml:space="preserve"> </w:t>
            </w:r>
            <w:r w:rsidR="00463896" w:rsidRPr="00BB6B2F">
              <w:rPr>
                <w:rFonts w:ascii="Times New Roman" w:eastAsiaTheme="minorHAnsi" w:hAnsi="Times New Roman" w:cs="Times New Roman"/>
                <w:b w:val="0"/>
                <w:bCs w:val="0"/>
                <w:sz w:val="24"/>
                <w:szCs w:val="24"/>
              </w:rPr>
              <w:t>Jõhvi</w:t>
            </w:r>
            <w:r w:rsidR="00AE2E8F" w:rsidRPr="00BB6B2F">
              <w:rPr>
                <w:rFonts w:ascii="Times New Roman" w:eastAsiaTheme="minorHAnsi" w:hAnsi="Times New Roman" w:cs="Times New Roman"/>
                <w:b w:val="0"/>
                <w:bCs w:val="0"/>
                <w:sz w:val="24"/>
                <w:szCs w:val="24"/>
              </w:rPr>
              <w:t xml:space="preserve">, </w:t>
            </w:r>
            <w:r w:rsidR="00463896" w:rsidRPr="00BB6B2F">
              <w:rPr>
                <w:rFonts w:ascii="Times New Roman" w:eastAsiaTheme="minorHAnsi" w:hAnsi="Times New Roman" w:cs="Times New Roman"/>
                <w:b w:val="0"/>
                <w:bCs w:val="0"/>
                <w:sz w:val="24"/>
                <w:szCs w:val="24"/>
              </w:rPr>
              <w:t>Kiviõli</w:t>
            </w:r>
            <w:r w:rsidR="00AE2E8F" w:rsidRPr="00BB6B2F">
              <w:rPr>
                <w:rFonts w:ascii="Times New Roman" w:eastAsiaTheme="minorHAnsi" w:hAnsi="Times New Roman" w:cs="Times New Roman"/>
                <w:b w:val="0"/>
                <w:bCs w:val="0"/>
                <w:sz w:val="24"/>
                <w:szCs w:val="24"/>
              </w:rPr>
              <w:t xml:space="preserve">, </w:t>
            </w:r>
            <w:r w:rsidR="00463896" w:rsidRPr="00BB6B2F">
              <w:rPr>
                <w:rFonts w:ascii="Times New Roman" w:eastAsiaTheme="minorHAnsi" w:hAnsi="Times New Roman" w:cs="Times New Roman"/>
                <w:b w:val="0"/>
                <w:bCs w:val="0"/>
                <w:sz w:val="24"/>
                <w:szCs w:val="24"/>
              </w:rPr>
              <w:t>Sillamäe</w:t>
            </w:r>
          </w:p>
          <w:bookmarkEnd w:id="47"/>
          <w:p w14:paraId="51ACD5F9" w14:textId="1576AA7B" w:rsidR="00AE2E8F" w:rsidRPr="00BB6B2F" w:rsidRDefault="00AE2E8F" w:rsidP="009D7E3F">
            <w:pPr>
              <w:rPr>
                <w:rFonts w:ascii="Times New Roman" w:eastAsiaTheme="minorHAnsi" w:hAnsi="Times New Roman" w:cs="Times New Roman"/>
                <w:b w:val="0"/>
                <w:bCs w:val="0"/>
                <w:sz w:val="24"/>
                <w:szCs w:val="24"/>
              </w:rPr>
            </w:pPr>
            <w:r w:rsidRPr="00BB6B2F">
              <w:rPr>
                <w:rFonts w:ascii="Times New Roman" w:hAnsi="Times New Roman" w:cs="Times New Roman"/>
                <w:b w:val="0"/>
                <w:bCs w:val="0"/>
                <w:sz w:val="24"/>
                <w:szCs w:val="24"/>
              </w:rPr>
              <w:t xml:space="preserve">Jõgevamaa: </w:t>
            </w:r>
            <w:r w:rsidRPr="00BB6B2F">
              <w:rPr>
                <w:rFonts w:ascii="Times New Roman" w:eastAsiaTheme="minorHAnsi" w:hAnsi="Times New Roman" w:cs="Times New Roman"/>
                <w:b w:val="0"/>
                <w:bCs w:val="0"/>
                <w:sz w:val="24"/>
                <w:szCs w:val="24"/>
              </w:rPr>
              <w:t>Jõgeva, Põltsamaa</w:t>
            </w:r>
          </w:p>
          <w:p w14:paraId="0605075B" w14:textId="197CC3C2" w:rsidR="00AE2E8F" w:rsidRPr="00BB6B2F" w:rsidRDefault="00AE2E8F" w:rsidP="009D7E3F">
            <w:pPr>
              <w:jc w:val="both"/>
              <w:rPr>
                <w:rFonts w:ascii="Times New Roman" w:eastAsiaTheme="minorHAnsi" w:hAnsi="Times New Roman" w:cs="Times New Roman"/>
                <w:b w:val="0"/>
                <w:bCs w:val="0"/>
                <w:sz w:val="24"/>
                <w:szCs w:val="24"/>
              </w:rPr>
            </w:pPr>
            <w:r w:rsidRPr="00BB6B2F">
              <w:rPr>
                <w:rFonts w:ascii="Times New Roman" w:hAnsi="Times New Roman" w:cs="Times New Roman"/>
                <w:b w:val="0"/>
                <w:bCs w:val="0"/>
                <w:sz w:val="24"/>
                <w:szCs w:val="24"/>
              </w:rPr>
              <w:t>Valgamaa:</w:t>
            </w:r>
            <w:r w:rsidRPr="00BB6B2F">
              <w:rPr>
                <w:rFonts w:ascii="Times New Roman" w:eastAsiaTheme="minorHAnsi" w:hAnsi="Times New Roman" w:cs="Times New Roman"/>
                <w:b w:val="0"/>
                <w:bCs w:val="0"/>
                <w:sz w:val="24"/>
                <w:szCs w:val="24"/>
              </w:rPr>
              <w:t xml:space="preserve"> Valga, Otepää, Tõrva</w:t>
            </w:r>
          </w:p>
        </w:tc>
        <w:tc>
          <w:tcPr>
            <w:tcW w:w="1976" w:type="dxa"/>
          </w:tcPr>
          <w:p w14:paraId="09F7ECDA" w14:textId="436852D1" w:rsidR="00345279" w:rsidRPr="00BB6B2F" w:rsidRDefault="00345279" w:rsidP="009D7E3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B6B2F">
              <w:rPr>
                <w:rFonts w:ascii="Times New Roman" w:hAnsi="Times New Roman" w:cs="Times New Roman"/>
                <w:sz w:val="24"/>
                <w:szCs w:val="24"/>
              </w:rPr>
              <w:t>70</w:t>
            </w:r>
          </w:p>
        </w:tc>
      </w:tr>
      <w:tr w:rsidR="00345279" w:rsidRPr="00BB6B2F" w14:paraId="392A9E83" w14:textId="77777777" w:rsidTr="00482785">
        <w:trPr>
          <w:trHeight w:val="217"/>
        </w:trPr>
        <w:tc>
          <w:tcPr>
            <w:cnfStyle w:val="001000000000" w:firstRow="0" w:lastRow="0" w:firstColumn="1" w:lastColumn="0" w:oddVBand="0" w:evenVBand="0" w:oddHBand="0" w:evenHBand="0" w:firstRowFirstColumn="0" w:firstRowLastColumn="0" w:lastRowFirstColumn="0" w:lastRowLastColumn="0"/>
            <w:tcW w:w="6302" w:type="dxa"/>
          </w:tcPr>
          <w:p w14:paraId="1DAE6247" w14:textId="77777777" w:rsidR="00463896" w:rsidRPr="00BB6B2F" w:rsidRDefault="00345279" w:rsidP="009D7E3F">
            <w:pPr>
              <w:jc w:val="both"/>
              <w:rPr>
                <w:rFonts w:ascii="Times New Roman" w:eastAsiaTheme="minorHAnsi" w:hAnsi="Times New Roman" w:cs="Times New Roman"/>
                <w:b w:val="0"/>
                <w:bCs w:val="0"/>
                <w:sz w:val="24"/>
                <w:szCs w:val="24"/>
              </w:rPr>
            </w:pPr>
            <w:r w:rsidRPr="00BB6B2F">
              <w:rPr>
                <w:rFonts w:ascii="Times New Roman" w:hAnsi="Times New Roman" w:cs="Times New Roman"/>
                <w:b w:val="0"/>
                <w:bCs w:val="0"/>
                <w:sz w:val="24"/>
                <w:szCs w:val="24"/>
              </w:rPr>
              <w:t>Ülejäänud piirkonnad:</w:t>
            </w:r>
            <w:r w:rsidR="00463896" w:rsidRPr="00BB6B2F">
              <w:rPr>
                <w:rFonts w:ascii="Times New Roman" w:eastAsiaTheme="minorHAnsi" w:hAnsi="Times New Roman" w:cs="Times New Roman"/>
                <w:b w:val="0"/>
                <w:bCs w:val="0"/>
                <w:sz w:val="24"/>
                <w:szCs w:val="24"/>
              </w:rPr>
              <w:t xml:space="preserve"> </w:t>
            </w:r>
          </w:p>
          <w:p w14:paraId="402D2792" w14:textId="301AA0A1" w:rsidR="00463896" w:rsidRPr="00BB6B2F" w:rsidRDefault="00463896" w:rsidP="009D7E3F">
            <w:pPr>
              <w:jc w:val="both"/>
              <w:rPr>
                <w:rFonts w:ascii="Times New Roman" w:eastAsiaTheme="minorHAnsi" w:hAnsi="Times New Roman" w:cs="Times New Roman"/>
                <w:b w:val="0"/>
                <w:bCs w:val="0"/>
                <w:sz w:val="24"/>
                <w:szCs w:val="24"/>
              </w:rPr>
            </w:pPr>
            <w:r w:rsidRPr="00BB6B2F">
              <w:rPr>
                <w:rFonts w:ascii="Times New Roman" w:eastAsiaTheme="minorHAnsi" w:hAnsi="Times New Roman" w:cs="Times New Roman"/>
                <w:b w:val="0"/>
                <w:bCs w:val="0"/>
                <w:sz w:val="24"/>
                <w:szCs w:val="24"/>
              </w:rPr>
              <w:t xml:space="preserve">Tallinnas järgmises linnaosas: </w:t>
            </w:r>
          </w:p>
          <w:p w14:paraId="0FFA5D0A" w14:textId="57BEA20A" w:rsidR="00463896" w:rsidRPr="00BB6B2F" w:rsidRDefault="00463896" w:rsidP="009D7E3F">
            <w:pPr>
              <w:jc w:val="both"/>
              <w:rPr>
                <w:rFonts w:ascii="Times New Roman" w:eastAsiaTheme="minorHAnsi" w:hAnsi="Times New Roman" w:cs="Times New Roman"/>
                <w:b w:val="0"/>
                <w:bCs w:val="0"/>
                <w:sz w:val="24"/>
                <w:szCs w:val="24"/>
              </w:rPr>
            </w:pPr>
            <w:r w:rsidRPr="00BB6B2F">
              <w:rPr>
                <w:rFonts w:ascii="Times New Roman" w:eastAsiaTheme="minorHAnsi" w:hAnsi="Times New Roman" w:cs="Times New Roman"/>
                <w:b w:val="0"/>
                <w:bCs w:val="0"/>
                <w:sz w:val="24"/>
                <w:szCs w:val="24"/>
              </w:rPr>
              <w:t>a Pirita</w:t>
            </w:r>
            <w:r w:rsidR="00461455" w:rsidRPr="00BB6B2F">
              <w:rPr>
                <w:rFonts w:ascii="Times New Roman" w:eastAsiaTheme="minorHAnsi" w:hAnsi="Times New Roman" w:cs="Times New Roman"/>
                <w:b w:val="0"/>
                <w:bCs w:val="0"/>
                <w:sz w:val="24"/>
                <w:szCs w:val="24"/>
              </w:rPr>
              <w:t xml:space="preserve">, </w:t>
            </w:r>
            <w:r w:rsidRPr="00BB6B2F">
              <w:rPr>
                <w:rFonts w:ascii="Times New Roman" w:eastAsiaTheme="minorHAnsi" w:hAnsi="Times New Roman" w:cs="Times New Roman"/>
                <w:b w:val="0"/>
                <w:bCs w:val="0"/>
                <w:sz w:val="24"/>
                <w:szCs w:val="24"/>
              </w:rPr>
              <w:t>b) Nõmme</w:t>
            </w:r>
            <w:r w:rsidR="00461455" w:rsidRPr="00BB6B2F">
              <w:rPr>
                <w:rFonts w:ascii="Times New Roman" w:eastAsiaTheme="minorHAnsi" w:hAnsi="Times New Roman" w:cs="Times New Roman"/>
                <w:b w:val="0"/>
                <w:bCs w:val="0"/>
                <w:sz w:val="24"/>
                <w:szCs w:val="24"/>
              </w:rPr>
              <w:t xml:space="preserve">, </w:t>
            </w:r>
            <w:r w:rsidRPr="00BB6B2F">
              <w:rPr>
                <w:rFonts w:ascii="Times New Roman" w:eastAsiaTheme="minorHAnsi" w:hAnsi="Times New Roman" w:cs="Times New Roman"/>
                <w:b w:val="0"/>
                <w:bCs w:val="0"/>
                <w:sz w:val="24"/>
                <w:szCs w:val="24"/>
              </w:rPr>
              <w:t>c) Kesklinn</w:t>
            </w:r>
            <w:r w:rsidR="00461455" w:rsidRPr="00BB6B2F">
              <w:rPr>
                <w:rFonts w:ascii="Times New Roman" w:eastAsiaTheme="minorHAnsi" w:hAnsi="Times New Roman" w:cs="Times New Roman"/>
                <w:b w:val="0"/>
                <w:bCs w:val="0"/>
                <w:sz w:val="24"/>
                <w:szCs w:val="24"/>
              </w:rPr>
              <w:t xml:space="preserve">, </w:t>
            </w:r>
            <w:r w:rsidRPr="00BB6B2F">
              <w:rPr>
                <w:rFonts w:ascii="Times New Roman" w:eastAsiaTheme="minorHAnsi" w:hAnsi="Times New Roman" w:cs="Times New Roman"/>
                <w:b w:val="0"/>
                <w:bCs w:val="0"/>
                <w:sz w:val="24"/>
                <w:szCs w:val="24"/>
              </w:rPr>
              <w:t>d) Kristiine</w:t>
            </w:r>
            <w:r w:rsidR="00461455" w:rsidRPr="00BB6B2F">
              <w:rPr>
                <w:rFonts w:ascii="Times New Roman" w:eastAsiaTheme="minorHAnsi" w:hAnsi="Times New Roman" w:cs="Times New Roman"/>
                <w:b w:val="0"/>
                <w:bCs w:val="0"/>
                <w:sz w:val="24"/>
                <w:szCs w:val="24"/>
              </w:rPr>
              <w:t xml:space="preserve">, </w:t>
            </w:r>
            <w:r w:rsidRPr="00BB6B2F">
              <w:rPr>
                <w:rFonts w:ascii="Times New Roman" w:eastAsiaTheme="minorHAnsi" w:hAnsi="Times New Roman" w:cs="Times New Roman"/>
                <w:b w:val="0"/>
                <w:bCs w:val="0"/>
                <w:sz w:val="24"/>
                <w:szCs w:val="24"/>
              </w:rPr>
              <w:t>e) Põhja-Tallinn</w:t>
            </w:r>
            <w:r w:rsidR="00FF4A13">
              <w:rPr>
                <w:rFonts w:ascii="Times New Roman" w:eastAsiaTheme="minorHAnsi" w:hAnsi="Times New Roman" w:cs="Times New Roman"/>
                <w:b w:val="0"/>
                <w:bCs w:val="0"/>
                <w:sz w:val="24"/>
                <w:szCs w:val="24"/>
              </w:rPr>
              <w:t xml:space="preserve"> f) Haabersti</w:t>
            </w:r>
          </w:p>
          <w:p w14:paraId="12D00FE5" w14:textId="35122736" w:rsidR="00463896" w:rsidRPr="00BB6B2F" w:rsidRDefault="00463896" w:rsidP="009D7E3F">
            <w:pPr>
              <w:jc w:val="both"/>
              <w:rPr>
                <w:rFonts w:ascii="Times New Roman" w:eastAsiaTheme="minorHAnsi" w:hAnsi="Times New Roman" w:cs="Times New Roman"/>
                <w:b w:val="0"/>
                <w:bCs w:val="0"/>
                <w:sz w:val="24"/>
                <w:szCs w:val="24"/>
              </w:rPr>
            </w:pPr>
            <w:r w:rsidRPr="00BB6B2F">
              <w:rPr>
                <w:rFonts w:ascii="Times New Roman" w:eastAsiaTheme="minorHAnsi" w:hAnsi="Times New Roman" w:cs="Times New Roman"/>
                <w:b w:val="0"/>
                <w:bCs w:val="0"/>
                <w:sz w:val="24"/>
                <w:szCs w:val="24"/>
              </w:rPr>
              <w:t>Tartu</w:t>
            </w:r>
          </w:p>
          <w:p w14:paraId="79F75000" w14:textId="23C7E6B9" w:rsidR="00463896" w:rsidRPr="00BB6B2F" w:rsidRDefault="00463896" w:rsidP="009D7E3F">
            <w:pPr>
              <w:jc w:val="both"/>
              <w:rPr>
                <w:rFonts w:ascii="Times New Roman" w:eastAsiaTheme="minorHAnsi" w:hAnsi="Times New Roman" w:cs="Times New Roman"/>
                <w:b w:val="0"/>
                <w:bCs w:val="0"/>
                <w:sz w:val="24"/>
                <w:szCs w:val="24"/>
              </w:rPr>
            </w:pPr>
            <w:r w:rsidRPr="00BB6B2F">
              <w:rPr>
                <w:rFonts w:ascii="Times New Roman" w:eastAsiaTheme="minorHAnsi" w:hAnsi="Times New Roman" w:cs="Times New Roman"/>
                <w:b w:val="0"/>
                <w:bCs w:val="0"/>
                <w:sz w:val="24"/>
                <w:szCs w:val="24"/>
              </w:rPr>
              <w:t>Viljandi</w:t>
            </w:r>
          </w:p>
          <w:p w14:paraId="085CCEF7" w14:textId="38864AE4" w:rsidR="00463896" w:rsidRPr="00BB6B2F" w:rsidRDefault="00463896" w:rsidP="009D7E3F">
            <w:pPr>
              <w:jc w:val="both"/>
              <w:rPr>
                <w:rFonts w:ascii="Times New Roman" w:eastAsiaTheme="minorHAnsi" w:hAnsi="Times New Roman" w:cs="Times New Roman"/>
                <w:b w:val="0"/>
                <w:bCs w:val="0"/>
                <w:sz w:val="24"/>
                <w:szCs w:val="24"/>
              </w:rPr>
            </w:pPr>
            <w:r w:rsidRPr="00BB6B2F">
              <w:rPr>
                <w:rFonts w:ascii="Times New Roman" w:eastAsiaTheme="minorHAnsi" w:hAnsi="Times New Roman" w:cs="Times New Roman"/>
                <w:b w:val="0"/>
                <w:bCs w:val="0"/>
                <w:sz w:val="24"/>
                <w:szCs w:val="24"/>
              </w:rPr>
              <w:t>Rakvere</w:t>
            </w:r>
          </w:p>
          <w:p w14:paraId="6B7C9898" w14:textId="30BFDFB9" w:rsidR="00463896" w:rsidRPr="00BB6B2F" w:rsidRDefault="00463896" w:rsidP="009D7E3F">
            <w:pPr>
              <w:jc w:val="both"/>
              <w:rPr>
                <w:rFonts w:ascii="Times New Roman" w:eastAsiaTheme="minorHAnsi" w:hAnsi="Times New Roman" w:cs="Times New Roman"/>
                <w:b w:val="0"/>
                <w:bCs w:val="0"/>
                <w:sz w:val="24"/>
                <w:szCs w:val="24"/>
              </w:rPr>
            </w:pPr>
            <w:r w:rsidRPr="00BB6B2F">
              <w:rPr>
                <w:rFonts w:ascii="Times New Roman" w:eastAsiaTheme="minorHAnsi" w:hAnsi="Times New Roman" w:cs="Times New Roman"/>
                <w:b w:val="0"/>
                <w:bCs w:val="0"/>
                <w:sz w:val="24"/>
                <w:szCs w:val="24"/>
              </w:rPr>
              <w:t>Kuressaare</w:t>
            </w:r>
          </w:p>
          <w:p w14:paraId="0430AE54" w14:textId="3522E996" w:rsidR="00463896" w:rsidRPr="00BB6B2F" w:rsidRDefault="00463896" w:rsidP="009D7E3F">
            <w:pPr>
              <w:jc w:val="both"/>
              <w:rPr>
                <w:rFonts w:ascii="Times New Roman" w:eastAsiaTheme="minorHAnsi" w:hAnsi="Times New Roman" w:cs="Times New Roman"/>
                <w:b w:val="0"/>
                <w:bCs w:val="0"/>
                <w:sz w:val="24"/>
                <w:szCs w:val="24"/>
              </w:rPr>
            </w:pPr>
            <w:r w:rsidRPr="00BB6B2F">
              <w:rPr>
                <w:rFonts w:ascii="Times New Roman" w:eastAsiaTheme="minorHAnsi" w:hAnsi="Times New Roman" w:cs="Times New Roman"/>
                <w:b w:val="0"/>
                <w:bCs w:val="0"/>
                <w:sz w:val="24"/>
                <w:szCs w:val="24"/>
              </w:rPr>
              <w:t>Keila</w:t>
            </w:r>
          </w:p>
          <w:p w14:paraId="1ECCB184" w14:textId="3920EF69" w:rsidR="00463896" w:rsidRPr="00BB6B2F" w:rsidRDefault="00463896" w:rsidP="009D7E3F">
            <w:pPr>
              <w:jc w:val="both"/>
              <w:rPr>
                <w:rFonts w:ascii="Times New Roman" w:eastAsiaTheme="minorHAnsi" w:hAnsi="Times New Roman" w:cs="Times New Roman"/>
                <w:b w:val="0"/>
                <w:bCs w:val="0"/>
                <w:sz w:val="24"/>
                <w:szCs w:val="24"/>
              </w:rPr>
            </w:pPr>
            <w:r w:rsidRPr="00BB6B2F">
              <w:rPr>
                <w:rFonts w:ascii="Times New Roman" w:eastAsiaTheme="minorHAnsi" w:hAnsi="Times New Roman" w:cs="Times New Roman"/>
                <w:b w:val="0"/>
                <w:bCs w:val="0"/>
                <w:sz w:val="24"/>
                <w:szCs w:val="24"/>
              </w:rPr>
              <w:t>Võru</w:t>
            </w:r>
          </w:p>
          <w:p w14:paraId="067494AB" w14:textId="02F93A58" w:rsidR="00463896" w:rsidRPr="00BB6B2F" w:rsidRDefault="00DD4604" w:rsidP="009D7E3F">
            <w:pPr>
              <w:jc w:val="both"/>
              <w:rPr>
                <w:rFonts w:ascii="Times New Roman" w:eastAsiaTheme="minorHAnsi" w:hAnsi="Times New Roman" w:cs="Times New Roman"/>
                <w:b w:val="0"/>
                <w:bCs w:val="0"/>
                <w:sz w:val="24"/>
                <w:szCs w:val="24"/>
              </w:rPr>
            </w:pPr>
            <w:r w:rsidRPr="00BB6B2F">
              <w:rPr>
                <w:rFonts w:ascii="Times New Roman" w:eastAsiaTheme="minorHAnsi" w:hAnsi="Times New Roman" w:cs="Times New Roman"/>
                <w:b w:val="0"/>
                <w:bCs w:val="0"/>
                <w:sz w:val="24"/>
                <w:szCs w:val="24"/>
              </w:rPr>
              <w:t>T</w:t>
            </w:r>
            <w:r w:rsidR="00463896" w:rsidRPr="00BB6B2F">
              <w:rPr>
                <w:rFonts w:ascii="Times New Roman" w:eastAsiaTheme="minorHAnsi" w:hAnsi="Times New Roman" w:cs="Times New Roman"/>
                <w:b w:val="0"/>
                <w:bCs w:val="0"/>
                <w:sz w:val="24"/>
                <w:szCs w:val="24"/>
              </w:rPr>
              <w:t>üri</w:t>
            </w:r>
          </w:p>
          <w:p w14:paraId="19835AC3" w14:textId="7AF069CC" w:rsidR="00463896" w:rsidRPr="00BB6B2F" w:rsidRDefault="00463896" w:rsidP="009D7E3F">
            <w:pPr>
              <w:jc w:val="both"/>
              <w:rPr>
                <w:rFonts w:ascii="Times New Roman" w:eastAsiaTheme="minorHAnsi" w:hAnsi="Times New Roman" w:cs="Times New Roman"/>
                <w:b w:val="0"/>
                <w:bCs w:val="0"/>
                <w:sz w:val="24"/>
                <w:szCs w:val="24"/>
              </w:rPr>
            </w:pPr>
            <w:r w:rsidRPr="00BB6B2F">
              <w:rPr>
                <w:rFonts w:ascii="Times New Roman" w:eastAsiaTheme="minorHAnsi" w:hAnsi="Times New Roman" w:cs="Times New Roman"/>
                <w:b w:val="0"/>
                <w:bCs w:val="0"/>
                <w:sz w:val="24"/>
                <w:szCs w:val="24"/>
              </w:rPr>
              <w:t>Saue</w:t>
            </w:r>
          </w:p>
          <w:p w14:paraId="5F3D9D44" w14:textId="30E19FE4" w:rsidR="00463896" w:rsidRPr="00BB6B2F" w:rsidRDefault="00463896" w:rsidP="009D7E3F">
            <w:pPr>
              <w:jc w:val="both"/>
              <w:rPr>
                <w:rFonts w:ascii="Times New Roman" w:eastAsiaTheme="minorHAnsi" w:hAnsi="Times New Roman" w:cs="Times New Roman"/>
                <w:b w:val="0"/>
                <w:bCs w:val="0"/>
                <w:sz w:val="24"/>
                <w:szCs w:val="24"/>
              </w:rPr>
            </w:pPr>
            <w:r w:rsidRPr="00BB6B2F">
              <w:rPr>
                <w:rFonts w:ascii="Times New Roman" w:eastAsiaTheme="minorHAnsi" w:hAnsi="Times New Roman" w:cs="Times New Roman"/>
                <w:b w:val="0"/>
                <w:bCs w:val="0"/>
                <w:sz w:val="24"/>
                <w:szCs w:val="24"/>
              </w:rPr>
              <w:t>Paide</w:t>
            </w:r>
          </w:p>
          <w:p w14:paraId="59C71CE8" w14:textId="5054FD0D" w:rsidR="00463896" w:rsidRPr="00BB6B2F" w:rsidRDefault="00463896" w:rsidP="009D7E3F">
            <w:pPr>
              <w:jc w:val="both"/>
              <w:rPr>
                <w:rFonts w:ascii="Times New Roman" w:eastAsiaTheme="minorHAnsi" w:hAnsi="Times New Roman" w:cs="Times New Roman"/>
                <w:b w:val="0"/>
                <w:bCs w:val="0"/>
                <w:sz w:val="24"/>
                <w:szCs w:val="24"/>
              </w:rPr>
            </w:pPr>
            <w:r w:rsidRPr="00BB6B2F">
              <w:rPr>
                <w:rFonts w:ascii="Times New Roman" w:eastAsiaTheme="minorHAnsi" w:hAnsi="Times New Roman" w:cs="Times New Roman"/>
                <w:b w:val="0"/>
                <w:bCs w:val="0"/>
                <w:sz w:val="24"/>
                <w:szCs w:val="24"/>
              </w:rPr>
              <w:t>Tapa</w:t>
            </w:r>
          </w:p>
          <w:p w14:paraId="7761F9F3" w14:textId="77777777" w:rsidR="00463896" w:rsidRPr="00BB6B2F" w:rsidRDefault="00463896" w:rsidP="009D7E3F">
            <w:pPr>
              <w:jc w:val="both"/>
              <w:rPr>
                <w:rFonts w:ascii="Times New Roman" w:eastAsiaTheme="minorHAnsi" w:hAnsi="Times New Roman" w:cs="Times New Roman"/>
                <w:b w:val="0"/>
                <w:bCs w:val="0"/>
                <w:sz w:val="24"/>
                <w:szCs w:val="24"/>
              </w:rPr>
            </w:pPr>
            <w:r w:rsidRPr="00BB6B2F">
              <w:rPr>
                <w:rFonts w:ascii="Times New Roman" w:eastAsiaTheme="minorHAnsi" w:hAnsi="Times New Roman" w:cs="Times New Roman"/>
                <w:b w:val="0"/>
                <w:bCs w:val="0"/>
                <w:sz w:val="24"/>
                <w:szCs w:val="24"/>
              </w:rPr>
              <w:t>Kärdla</w:t>
            </w:r>
          </w:p>
          <w:p w14:paraId="49BEF58E" w14:textId="6031F3C7" w:rsidR="00463896" w:rsidRPr="00BB6B2F" w:rsidRDefault="00463896" w:rsidP="009D7E3F">
            <w:pPr>
              <w:jc w:val="both"/>
              <w:rPr>
                <w:rFonts w:ascii="Times New Roman" w:eastAsiaTheme="minorHAnsi" w:hAnsi="Times New Roman" w:cs="Times New Roman"/>
                <w:b w:val="0"/>
                <w:bCs w:val="0"/>
                <w:sz w:val="24"/>
                <w:szCs w:val="24"/>
              </w:rPr>
            </w:pPr>
            <w:r w:rsidRPr="00BB6B2F">
              <w:rPr>
                <w:rFonts w:ascii="Times New Roman" w:eastAsiaTheme="minorHAnsi" w:hAnsi="Times New Roman" w:cs="Times New Roman"/>
                <w:b w:val="0"/>
                <w:bCs w:val="0"/>
                <w:sz w:val="24"/>
                <w:szCs w:val="24"/>
              </w:rPr>
              <w:t>Elva</w:t>
            </w:r>
          </w:p>
          <w:p w14:paraId="3DDF21AD" w14:textId="5542646E" w:rsidR="00463896" w:rsidRPr="00BB6B2F" w:rsidRDefault="00463896" w:rsidP="009D7E3F">
            <w:pPr>
              <w:jc w:val="both"/>
              <w:rPr>
                <w:rFonts w:ascii="Times New Roman" w:eastAsiaTheme="minorHAnsi" w:hAnsi="Times New Roman" w:cs="Times New Roman"/>
                <w:b w:val="0"/>
                <w:bCs w:val="0"/>
                <w:sz w:val="24"/>
                <w:szCs w:val="24"/>
              </w:rPr>
            </w:pPr>
            <w:r w:rsidRPr="00BB6B2F">
              <w:rPr>
                <w:rFonts w:ascii="Times New Roman" w:eastAsiaTheme="minorHAnsi" w:hAnsi="Times New Roman" w:cs="Times New Roman"/>
                <w:b w:val="0"/>
                <w:bCs w:val="0"/>
                <w:sz w:val="24"/>
                <w:szCs w:val="24"/>
              </w:rPr>
              <w:t>Haapsalu</w:t>
            </w:r>
          </w:p>
          <w:p w14:paraId="2580C6A0" w14:textId="2ED01435" w:rsidR="00463896" w:rsidRPr="00BB6B2F" w:rsidRDefault="00463896" w:rsidP="009D7E3F">
            <w:pPr>
              <w:jc w:val="both"/>
              <w:rPr>
                <w:rFonts w:ascii="Times New Roman" w:eastAsiaTheme="minorHAnsi" w:hAnsi="Times New Roman" w:cs="Times New Roman"/>
                <w:b w:val="0"/>
                <w:bCs w:val="0"/>
                <w:sz w:val="24"/>
                <w:szCs w:val="24"/>
              </w:rPr>
            </w:pPr>
            <w:r w:rsidRPr="00BB6B2F">
              <w:rPr>
                <w:rFonts w:ascii="Times New Roman" w:eastAsiaTheme="minorHAnsi" w:hAnsi="Times New Roman" w:cs="Times New Roman"/>
                <w:b w:val="0"/>
                <w:bCs w:val="0"/>
                <w:sz w:val="24"/>
                <w:szCs w:val="24"/>
              </w:rPr>
              <w:t>Karksi-Nuia</w:t>
            </w:r>
          </w:p>
          <w:p w14:paraId="00C84D5A" w14:textId="77777777" w:rsidR="00345279" w:rsidRPr="00BB6B2F" w:rsidRDefault="00463896" w:rsidP="009D7E3F">
            <w:pPr>
              <w:jc w:val="both"/>
              <w:rPr>
                <w:rFonts w:ascii="Times New Roman" w:eastAsiaTheme="minorHAnsi" w:hAnsi="Times New Roman" w:cs="Times New Roman"/>
                <w:sz w:val="24"/>
                <w:szCs w:val="24"/>
              </w:rPr>
            </w:pPr>
            <w:r w:rsidRPr="00BB6B2F">
              <w:rPr>
                <w:rFonts w:ascii="Times New Roman" w:eastAsiaTheme="minorHAnsi" w:hAnsi="Times New Roman" w:cs="Times New Roman"/>
                <w:b w:val="0"/>
                <w:bCs w:val="0"/>
                <w:sz w:val="24"/>
                <w:szCs w:val="24"/>
              </w:rPr>
              <w:t>Kilingi-Nõmme</w:t>
            </w:r>
          </w:p>
          <w:p w14:paraId="56463DD4" w14:textId="15646CE2" w:rsidR="00AE2E8F" w:rsidRPr="00BB6B2F" w:rsidRDefault="00AE2E8F" w:rsidP="009D7E3F">
            <w:pPr>
              <w:jc w:val="both"/>
              <w:rPr>
                <w:rFonts w:ascii="Times New Roman" w:hAnsi="Times New Roman" w:cs="Times New Roman"/>
                <w:b w:val="0"/>
                <w:bCs w:val="0"/>
                <w:sz w:val="24"/>
                <w:szCs w:val="24"/>
              </w:rPr>
            </w:pPr>
            <w:r w:rsidRPr="00BB6B2F">
              <w:rPr>
                <w:rFonts w:ascii="Times New Roman" w:eastAsiaTheme="minorHAnsi" w:hAnsi="Times New Roman" w:cs="Times New Roman"/>
                <w:b w:val="0"/>
                <w:bCs w:val="0"/>
                <w:sz w:val="24"/>
                <w:szCs w:val="24"/>
              </w:rPr>
              <w:t>Pärnu</w:t>
            </w:r>
          </w:p>
        </w:tc>
        <w:tc>
          <w:tcPr>
            <w:tcW w:w="1976" w:type="dxa"/>
          </w:tcPr>
          <w:p w14:paraId="5FBEE380" w14:textId="5B5FEFFF" w:rsidR="00345279" w:rsidRPr="00BB6B2F" w:rsidRDefault="00AE2E8F" w:rsidP="009D7E3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B6B2F">
              <w:rPr>
                <w:rFonts w:ascii="Times New Roman" w:hAnsi="Times New Roman" w:cs="Times New Roman"/>
                <w:sz w:val="24"/>
                <w:szCs w:val="24"/>
              </w:rPr>
              <w:t>5</w:t>
            </w:r>
            <w:r w:rsidR="00345279" w:rsidRPr="00BB6B2F">
              <w:rPr>
                <w:rFonts w:ascii="Times New Roman" w:hAnsi="Times New Roman" w:cs="Times New Roman"/>
                <w:sz w:val="24"/>
                <w:szCs w:val="24"/>
              </w:rPr>
              <w:t>0</w:t>
            </w:r>
          </w:p>
        </w:tc>
      </w:tr>
    </w:tbl>
    <w:p w14:paraId="210DF041" w14:textId="5480E7C3" w:rsidR="00345279" w:rsidRPr="00BB6B2F" w:rsidRDefault="00345279" w:rsidP="009D7E3F">
      <w:pPr>
        <w:spacing w:after="0" w:line="240" w:lineRule="auto"/>
        <w:jc w:val="both"/>
        <w:rPr>
          <w:rFonts w:ascii="Times New Roman" w:hAnsi="Times New Roman" w:cs="Times New Roman"/>
          <w:sz w:val="24"/>
          <w:szCs w:val="24"/>
        </w:rPr>
      </w:pPr>
    </w:p>
    <w:p w14:paraId="3F2B8CFC" w14:textId="6B2C3A57" w:rsidR="00C2693F" w:rsidRPr="00C2693F" w:rsidRDefault="000A5D56" w:rsidP="00FC3A51">
      <w:pPr>
        <w:spacing w:after="0" w:line="240" w:lineRule="auto"/>
        <w:jc w:val="both"/>
        <w:rPr>
          <w:rFonts w:ascii="Times New Roman" w:hAnsi="Times New Roman" w:cs="Times New Roman"/>
          <w:sz w:val="24"/>
          <w:szCs w:val="24"/>
        </w:rPr>
      </w:pPr>
      <w:bookmarkStart w:id="48" w:name="_Hlk133911408"/>
      <w:r w:rsidRPr="00BB6B2F">
        <w:rPr>
          <w:rStyle w:val="cf01"/>
          <w:rFonts w:ascii="Times New Roman" w:hAnsi="Times New Roman" w:cs="Times New Roman"/>
          <w:sz w:val="24"/>
          <w:szCs w:val="24"/>
        </w:rPr>
        <w:t>Eelnõu</w:t>
      </w:r>
      <w:r w:rsidR="00B70764" w:rsidRPr="00BB6B2F">
        <w:rPr>
          <w:rStyle w:val="cf01"/>
          <w:rFonts w:ascii="Times New Roman" w:hAnsi="Times New Roman" w:cs="Times New Roman"/>
          <w:sz w:val="24"/>
          <w:szCs w:val="24"/>
        </w:rPr>
        <w:t>s</w:t>
      </w:r>
      <w:r w:rsidRPr="00BB6B2F">
        <w:rPr>
          <w:rStyle w:val="cf01"/>
          <w:rFonts w:ascii="Times New Roman" w:hAnsi="Times New Roman" w:cs="Times New Roman"/>
          <w:sz w:val="24"/>
          <w:szCs w:val="24"/>
        </w:rPr>
        <w:t xml:space="preserve"> sätestatakse toetuse osakaaluks 50</w:t>
      </w:r>
      <w:r w:rsidR="000850BA" w:rsidRPr="00BB6B2F">
        <w:rPr>
          <w:rStyle w:val="cf01"/>
          <w:rFonts w:ascii="Times New Roman" w:hAnsi="Times New Roman" w:cs="Times New Roman"/>
          <w:sz w:val="24"/>
          <w:szCs w:val="24"/>
        </w:rPr>
        <w:t>%</w:t>
      </w:r>
      <w:r w:rsidR="00B70764" w:rsidRPr="00BB6B2F">
        <w:rPr>
          <w:rFonts w:ascii="Times New Roman" w:eastAsia="Calibri" w:hAnsi="Times New Roman" w:cs="Times New Roman"/>
          <w:sz w:val="24"/>
          <w:szCs w:val="24"/>
          <w:lang w:eastAsia="ar-SA"/>
        </w:rPr>
        <w:t>–</w:t>
      </w:r>
      <w:r w:rsidRPr="00BB6B2F">
        <w:rPr>
          <w:rStyle w:val="cf01"/>
          <w:rFonts w:ascii="Times New Roman" w:hAnsi="Times New Roman" w:cs="Times New Roman"/>
          <w:sz w:val="24"/>
          <w:szCs w:val="24"/>
        </w:rPr>
        <w:t>70%</w:t>
      </w:r>
      <w:r w:rsidR="00795463">
        <w:rPr>
          <w:rStyle w:val="cf01"/>
          <w:rFonts w:ascii="Times New Roman" w:hAnsi="Times New Roman" w:cs="Times New Roman"/>
          <w:sz w:val="24"/>
          <w:szCs w:val="24"/>
        </w:rPr>
        <w:t>,</w:t>
      </w:r>
      <w:r w:rsidRPr="00BB6B2F">
        <w:rPr>
          <w:rStyle w:val="cf01"/>
          <w:rFonts w:ascii="Times New Roman" w:hAnsi="Times New Roman" w:cs="Times New Roman"/>
          <w:sz w:val="24"/>
          <w:szCs w:val="24"/>
        </w:rPr>
        <w:t xml:space="preserve"> </w:t>
      </w:r>
      <w:bookmarkEnd w:id="48"/>
      <w:r w:rsidRPr="00BB6B2F">
        <w:rPr>
          <w:rStyle w:val="cf01"/>
          <w:rFonts w:ascii="Times New Roman" w:hAnsi="Times New Roman" w:cs="Times New Roman"/>
          <w:sz w:val="24"/>
          <w:szCs w:val="24"/>
        </w:rPr>
        <w:t>arvestades regionaalse erisusega. Rakenduskava järgi on selle meetme puhul toetuse osakaaluks kuni 70% ja omafinantseeringuks 30%. Arvestades, et rakenduskava kinnitamise ja toetusmeetme väljatöötamise vahelisel ajal on turusituatsioon Eestis muutunud ning ehitushinnad oluliselt tõusnud, on toetusmeetme eesmärke arvestades jaotada toetuse rakendamiseks ette nähtud eelarve võimalikult õiglaselt kõigi potentsiaalsete toetusesaajate vahel, olenemata, milliseid toetatavaid tegevusi nad projekti</w:t>
      </w:r>
      <w:r w:rsidR="00795463">
        <w:rPr>
          <w:rStyle w:val="cf01"/>
          <w:rFonts w:ascii="Times New Roman" w:hAnsi="Times New Roman" w:cs="Times New Roman"/>
          <w:sz w:val="24"/>
          <w:szCs w:val="24"/>
        </w:rPr>
        <w:t>s</w:t>
      </w:r>
      <w:r w:rsidRPr="00BB6B2F">
        <w:rPr>
          <w:rStyle w:val="cf01"/>
          <w:rFonts w:ascii="Times New Roman" w:hAnsi="Times New Roman" w:cs="Times New Roman"/>
          <w:sz w:val="24"/>
          <w:szCs w:val="24"/>
        </w:rPr>
        <w:t xml:space="preserve"> te</w:t>
      </w:r>
      <w:r w:rsidR="00795463">
        <w:rPr>
          <w:rStyle w:val="cf01"/>
          <w:rFonts w:ascii="Times New Roman" w:hAnsi="Times New Roman" w:cs="Times New Roman"/>
          <w:sz w:val="24"/>
          <w:szCs w:val="24"/>
        </w:rPr>
        <w:t>evad</w:t>
      </w:r>
      <w:r w:rsidRPr="00BB6B2F">
        <w:rPr>
          <w:rStyle w:val="cf01"/>
          <w:rFonts w:ascii="Times New Roman" w:hAnsi="Times New Roman" w:cs="Times New Roman"/>
          <w:sz w:val="24"/>
          <w:szCs w:val="24"/>
        </w:rPr>
        <w:t>. Selleks on toetusmääraks seatud 50%</w:t>
      </w:r>
      <w:r w:rsidR="00795463" w:rsidRPr="00BB6B2F">
        <w:rPr>
          <w:rFonts w:ascii="Times New Roman" w:eastAsia="Calibri" w:hAnsi="Times New Roman" w:cs="Times New Roman"/>
          <w:sz w:val="24"/>
          <w:szCs w:val="24"/>
          <w:lang w:eastAsia="ar-SA"/>
        </w:rPr>
        <w:t>–</w:t>
      </w:r>
      <w:r w:rsidRPr="00BB6B2F">
        <w:rPr>
          <w:rStyle w:val="cf01"/>
          <w:rFonts w:ascii="Times New Roman" w:hAnsi="Times New Roman" w:cs="Times New Roman"/>
          <w:sz w:val="24"/>
          <w:szCs w:val="24"/>
        </w:rPr>
        <w:t xml:space="preserve">70% osakaal kogusummast, mis ei ole ühelgi juhul kokku rohkem kui 10 000 eurot. Lisaks eeltoodule võimaldab </w:t>
      </w:r>
      <w:r w:rsidR="000850BA" w:rsidRPr="00BB6B2F">
        <w:rPr>
          <w:rStyle w:val="cf01"/>
          <w:rFonts w:ascii="Times New Roman" w:hAnsi="Times New Roman" w:cs="Times New Roman"/>
          <w:sz w:val="24"/>
          <w:szCs w:val="24"/>
        </w:rPr>
        <w:t>5</w:t>
      </w:r>
      <w:r w:rsidRPr="00BB6B2F">
        <w:rPr>
          <w:rStyle w:val="cf01"/>
          <w:rFonts w:ascii="Times New Roman" w:hAnsi="Times New Roman" w:cs="Times New Roman"/>
          <w:sz w:val="24"/>
          <w:szCs w:val="24"/>
        </w:rPr>
        <w:t>0%</w:t>
      </w:r>
      <w:r w:rsidR="00795463" w:rsidRPr="00BB6B2F">
        <w:rPr>
          <w:rFonts w:ascii="Times New Roman" w:eastAsia="Calibri" w:hAnsi="Times New Roman" w:cs="Times New Roman"/>
          <w:sz w:val="24"/>
          <w:szCs w:val="24"/>
          <w:lang w:eastAsia="ar-SA"/>
        </w:rPr>
        <w:t>–</w:t>
      </w:r>
      <w:r w:rsidR="000850BA" w:rsidRPr="00BB6B2F">
        <w:rPr>
          <w:rStyle w:val="cf01"/>
          <w:rFonts w:ascii="Times New Roman" w:hAnsi="Times New Roman" w:cs="Times New Roman"/>
          <w:sz w:val="24"/>
          <w:szCs w:val="24"/>
        </w:rPr>
        <w:t>7</w:t>
      </w:r>
      <w:r w:rsidRPr="00BB6B2F">
        <w:rPr>
          <w:rStyle w:val="cf01"/>
          <w:rFonts w:ascii="Times New Roman" w:hAnsi="Times New Roman" w:cs="Times New Roman"/>
          <w:sz w:val="24"/>
          <w:szCs w:val="24"/>
        </w:rPr>
        <w:t>0% toetusmäär täita rakenduskavas seatud eesmärgid, kuna toetusmeetme</w:t>
      </w:r>
      <w:r w:rsidR="00795463">
        <w:rPr>
          <w:rStyle w:val="cf01"/>
          <w:rFonts w:ascii="Times New Roman" w:hAnsi="Times New Roman" w:cs="Times New Roman"/>
          <w:sz w:val="24"/>
          <w:szCs w:val="24"/>
        </w:rPr>
        <w:t>st</w:t>
      </w:r>
      <w:r w:rsidRPr="00BB6B2F">
        <w:rPr>
          <w:rStyle w:val="cf01"/>
          <w:rFonts w:ascii="Times New Roman" w:hAnsi="Times New Roman" w:cs="Times New Roman"/>
          <w:sz w:val="24"/>
          <w:szCs w:val="24"/>
        </w:rPr>
        <w:t xml:space="preserve"> toetatavate projektide elluviijaid </w:t>
      </w:r>
      <w:r w:rsidR="00795463">
        <w:rPr>
          <w:rStyle w:val="cf01"/>
          <w:rFonts w:ascii="Times New Roman" w:hAnsi="Times New Roman" w:cs="Times New Roman"/>
          <w:sz w:val="24"/>
          <w:szCs w:val="24"/>
        </w:rPr>
        <w:t xml:space="preserve">on </w:t>
      </w:r>
      <w:r w:rsidRPr="00BB6B2F">
        <w:rPr>
          <w:rStyle w:val="cf01"/>
          <w:rFonts w:ascii="Times New Roman" w:hAnsi="Times New Roman" w:cs="Times New Roman"/>
          <w:sz w:val="24"/>
          <w:szCs w:val="24"/>
        </w:rPr>
        <w:t>mõistlikult eeldades rohkem</w:t>
      </w:r>
      <w:r w:rsidR="00795463">
        <w:rPr>
          <w:rStyle w:val="cf01"/>
          <w:rFonts w:ascii="Times New Roman" w:hAnsi="Times New Roman" w:cs="Times New Roman"/>
          <w:sz w:val="24"/>
          <w:szCs w:val="24"/>
        </w:rPr>
        <w:t>,</w:t>
      </w:r>
      <w:r w:rsidRPr="00BB6B2F">
        <w:rPr>
          <w:rStyle w:val="cf01"/>
          <w:rFonts w:ascii="Times New Roman" w:hAnsi="Times New Roman" w:cs="Times New Roman"/>
          <w:sz w:val="24"/>
          <w:szCs w:val="24"/>
        </w:rPr>
        <w:t xml:space="preserve"> kui neid oleks juhul, kui toetuse eelarve ammenduks varem. Kui eelarvevahendeid esialgu ära ei kasutata (taotlejaid ei tule piisava</w:t>
      </w:r>
      <w:r w:rsidR="00795463">
        <w:rPr>
          <w:rStyle w:val="cf01"/>
          <w:rFonts w:ascii="Times New Roman" w:hAnsi="Times New Roman" w:cs="Times New Roman"/>
          <w:sz w:val="24"/>
          <w:szCs w:val="24"/>
        </w:rPr>
        <w:t>lt</w:t>
      </w:r>
      <w:r w:rsidRPr="00BB6B2F">
        <w:rPr>
          <w:rStyle w:val="cf01"/>
          <w:rFonts w:ascii="Times New Roman" w:hAnsi="Times New Roman" w:cs="Times New Roman"/>
          <w:sz w:val="24"/>
          <w:szCs w:val="24"/>
        </w:rPr>
        <w:t>), saame vajaduse</w:t>
      </w:r>
      <w:r w:rsidR="00795463">
        <w:rPr>
          <w:rStyle w:val="cf01"/>
          <w:rFonts w:ascii="Times New Roman" w:hAnsi="Times New Roman" w:cs="Times New Roman"/>
          <w:sz w:val="24"/>
          <w:szCs w:val="24"/>
        </w:rPr>
        <w:t xml:space="preserve"> korral</w:t>
      </w:r>
      <w:r w:rsidRPr="00BB6B2F">
        <w:rPr>
          <w:rStyle w:val="cf01"/>
          <w:rFonts w:ascii="Times New Roman" w:hAnsi="Times New Roman" w:cs="Times New Roman"/>
          <w:sz w:val="24"/>
          <w:szCs w:val="24"/>
        </w:rPr>
        <w:t xml:space="preserve"> toetus</w:t>
      </w:r>
      <w:r w:rsidR="00795463">
        <w:rPr>
          <w:rStyle w:val="cf01"/>
          <w:rFonts w:ascii="Times New Roman" w:hAnsi="Times New Roman" w:cs="Times New Roman"/>
          <w:sz w:val="24"/>
          <w:szCs w:val="24"/>
        </w:rPr>
        <w:t>protsenti</w:t>
      </w:r>
      <w:r w:rsidRPr="00BB6B2F">
        <w:rPr>
          <w:rStyle w:val="cf01"/>
          <w:rFonts w:ascii="Times New Roman" w:hAnsi="Times New Roman" w:cs="Times New Roman"/>
          <w:sz w:val="24"/>
          <w:szCs w:val="24"/>
        </w:rPr>
        <w:t xml:space="preserve"> muuta. Selles sekkumises </w:t>
      </w:r>
      <w:r w:rsidR="00795463">
        <w:rPr>
          <w:rStyle w:val="cf01"/>
          <w:rFonts w:ascii="Times New Roman" w:hAnsi="Times New Roman" w:cs="Times New Roman"/>
          <w:sz w:val="24"/>
          <w:szCs w:val="24"/>
        </w:rPr>
        <w:t>antakse</w:t>
      </w:r>
      <w:r w:rsidRPr="00BB6B2F">
        <w:rPr>
          <w:rStyle w:val="cf01"/>
          <w:rFonts w:ascii="Times New Roman" w:hAnsi="Times New Roman" w:cs="Times New Roman"/>
          <w:sz w:val="24"/>
          <w:szCs w:val="24"/>
        </w:rPr>
        <w:t xml:space="preserve"> toetus</w:t>
      </w:r>
      <w:r w:rsidR="00795463">
        <w:rPr>
          <w:rStyle w:val="cf01"/>
          <w:rFonts w:ascii="Times New Roman" w:hAnsi="Times New Roman" w:cs="Times New Roman"/>
          <w:sz w:val="24"/>
          <w:szCs w:val="24"/>
        </w:rPr>
        <w:t>t</w:t>
      </w:r>
      <w:r w:rsidRPr="00BB6B2F">
        <w:rPr>
          <w:rStyle w:val="cf01"/>
          <w:rFonts w:ascii="Times New Roman" w:hAnsi="Times New Roman" w:cs="Times New Roman"/>
          <w:sz w:val="24"/>
          <w:szCs w:val="24"/>
        </w:rPr>
        <w:t xml:space="preserve"> määruse kaudu kogu perioodi 2021</w:t>
      </w:r>
      <w:r w:rsidR="00B70764" w:rsidRPr="00BB6B2F">
        <w:rPr>
          <w:rFonts w:ascii="Times New Roman" w:eastAsia="Calibri" w:hAnsi="Times New Roman" w:cs="Times New Roman"/>
          <w:sz w:val="24"/>
          <w:szCs w:val="24"/>
          <w:lang w:eastAsia="ar-SA"/>
        </w:rPr>
        <w:t>–</w:t>
      </w:r>
      <w:r w:rsidRPr="00BB6B2F">
        <w:rPr>
          <w:rStyle w:val="cf01"/>
          <w:rFonts w:ascii="Times New Roman" w:hAnsi="Times New Roman" w:cs="Times New Roman"/>
          <w:sz w:val="24"/>
          <w:szCs w:val="24"/>
        </w:rPr>
        <w:t>2027 meetme nimekirjas planeeritud eelarve ulatuses.</w:t>
      </w:r>
    </w:p>
    <w:p w14:paraId="3086E551" w14:textId="77777777" w:rsidR="00795463" w:rsidRDefault="00795463">
      <w:pPr>
        <w:spacing w:after="0" w:line="240" w:lineRule="auto"/>
        <w:jc w:val="both"/>
        <w:rPr>
          <w:rFonts w:ascii="Times New Roman" w:hAnsi="Times New Roman" w:cs="Times New Roman"/>
          <w:b/>
          <w:sz w:val="24"/>
          <w:szCs w:val="24"/>
        </w:rPr>
      </w:pPr>
    </w:p>
    <w:p w14:paraId="04CC69BB" w14:textId="51FF6506" w:rsidR="00C2693F" w:rsidRPr="00C2693F" w:rsidRDefault="00C2693F" w:rsidP="00FC3A51">
      <w:pPr>
        <w:spacing w:after="0" w:line="240" w:lineRule="auto"/>
        <w:jc w:val="both"/>
        <w:rPr>
          <w:rFonts w:ascii="Times New Roman" w:hAnsi="Times New Roman" w:cs="Times New Roman"/>
          <w:b/>
          <w:sz w:val="24"/>
          <w:szCs w:val="24"/>
        </w:rPr>
      </w:pPr>
      <w:r w:rsidRPr="00C2693F">
        <w:rPr>
          <w:rFonts w:ascii="Times New Roman" w:hAnsi="Times New Roman" w:cs="Times New Roman"/>
          <w:b/>
          <w:sz w:val="24"/>
          <w:szCs w:val="24"/>
        </w:rPr>
        <w:t>1.5.2. Kindlasummaline makse</w:t>
      </w:r>
    </w:p>
    <w:p w14:paraId="3100D7AB" w14:textId="7080B88E" w:rsidR="00C2693F" w:rsidRPr="00C2693F" w:rsidRDefault="16137D65" w:rsidP="00FC3A51">
      <w:pPr>
        <w:spacing w:after="0" w:line="240" w:lineRule="auto"/>
        <w:jc w:val="both"/>
        <w:rPr>
          <w:rFonts w:ascii="Times New Roman" w:hAnsi="Times New Roman" w:cs="Times New Roman"/>
          <w:sz w:val="24"/>
          <w:szCs w:val="24"/>
        </w:rPr>
      </w:pPr>
      <w:r w:rsidRPr="3136FED3">
        <w:rPr>
          <w:rFonts w:ascii="Times New Roman" w:hAnsi="Times New Roman" w:cs="Times New Roman"/>
          <w:sz w:val="24"/>
          <w:szCs w:val="24"/>
        </w:rPr>
        <w:t xml:space="preserve">Tegevuste, mille maht sõltub taotleja olemasoleva küttesüsteemi või hoone konstruktsioonide olukorrast, kulude hüvitamine toimub kindlasummalise makse alusel, kus </w:t>
      </w:r>
      <w:r w:rsidRPr="3136FED3">
        <w:rPr>
          <w:rFonts w:ascii="Times New Roman" w:hAnsi="Times New Roman" w:cs="Times New Roman"/>
          <w:b/>
          <w:bCs/>
          <w:sz w:val="24"/>
          <w:szCs w:val="24"/>
        </w:rPr>
        <w:t>aluseks võetakse eelarveprojekt</w:t>
      </w:r>
      <w:r w:rsidRPr="3136FED3">
        <w:rPr>
          <w:rFonts w:ascii="Times New Roman" w:hAnsi="Times New Roman" w:cs="Times New Roman"/>
          <w:sz w:val="24"/>
          <w:szCs w:val="24"/>
        </w:rPr>
        <w:t xml:space="preserve">, mis on esitatud </w:t>
      </w:r>
      <w:ins w:id="49" w:author="Andri Alliksoo" w:date="2025-01-22T14:46:00Z" w16du:dateUtc="2025-01-22T12:46:00Z">
        <w:r w:rsidR="002C5DFB">
          <w:rPr>
            <w:rFonts w:ascii="Times New Roman" w:hAnsi="Times New Roman" w:cs="Times New Roman"/>
            <w:sz w:val="24"/>
            <w:szCs w:val="24"/>
          </w:rPr>
          <w:t xml:space="preserve">kaugküttega liitumise korral </w:t>
        </w:r>
      </w:ins>
      <w:r w:rsidRPr="00B118F8">
        <w:rPr>
          <w:rFonts w:ascii="Times New Roman" w:hAnsi="Times New Roman" w:cs="Times New Roman"/>
          <w:sz w:val="24"/>
          <w:szCs w:val="24"/>
        </w:rPr>
        <w:t>saadud liitumispakkumisele</w:t>
      </w:r>
      <w:ins w:id="50" w:author="aili.sandre@sise.envir.ee" w:date="2025-02-26T09:06:00Z" w16du:dateUtc="2025-02-26T07:06:00Z">
        <w:r w:rsidR="00795463">
          <w:rPr>
            <w:rFonts w:ascii="Times New Roman" w:hAnsi="Times New Roman" w:cs="Times New Roman"/>
            <w:sz w:val="24"/>
            <w:szCs w:val="24"/>
          </w:rPr>
          <w:t>,</w:t>
        </w:r>
      </w:ins>
      <w:ins w:id="51" w:author="Andri Alliksoo" w:date="2025-01-22T14:46:00Z" w16du:dateUtc="2025-01-22T12:46:00Z">
        <w:r w:rsidR="002C5DFB">
          <w:rPr>
            <w:rFonts w:ascii="Times New Roman" w:hAnsi="Times New Roman" w:cs="Times New Roman"/>
            <w:sz w:val="24"/>
            <w:szCs w:val="24"/>
          </w:rPr>
          <w:t xml:space="preserve"> </w:t>
        </w:r>
      </w:ins>
      <w:ins w:id="52" w:author="Andri Alliksoo" w:date="2025-01-22T14:47:00Z" w16du:dateUtc="2025-01-22T12:47:00Z">
        <w:r w:rsidR="002C5DFB">
          <w:rPr>
            <w:rFonts w:ascii="Times New Roman" w:hAnsi="Times New Roman" w:cs="Times New Roman"/>
            <w:sz w:val="24"/>
            <w:szCs w:val="24"/>
          </w:rPr>
          <w:t xml:space="preserve">ja pliidi ehitamise korral </w:t>
        </w:r>
        <w:r w:rsidR="00764505">
          <w:rPr>
            <w:rFonts w:ascii="Times New Roman" w:hAnsi="Times New Roman" w:cs="Times New Roman"/>
            <w:sz w:val="24"/>
            <w:szCs w:val="24"/>
          </w:rPr>
          <w:t xml:space="preserve">vastavalt </w:t>
        </w:r>
        <w:r w:rsidR="00660AAF">
          <w:rPr>
            <w:rFonts w:ascii="Times New Roman" w:hAnsi="Times New Roman" w:cs="Times New Roman"/>
            <w:sz w:val="24"/>
            <w:szCs w:val="24"/>
          </w:rPr>
          <w:t>hinnapakkumis</w:t>
        </w:r>
        <w:r w:rsidR="00203CEF">
          <w:rPr>
            <w:rFonts w:ascii="Times New Roman" w:hAnsi="Times New Roman" w:cs="Times New Roman"/>
            <w:sz w:val="24"/>
            <w:szCs w:val="24"/>
          </w:rPr>
          <w:t>t</w:t>
        </w:r>
        <w:r w:rsidR="00794544">
          <w:rPr>
            <w:rFonts w:ascii="Times New Roman" w:hAnsi="Times New Roman" w:cs="Times New Roman"/>
            <w:sz w:val="24"/>
            <w:szCs w:val="24"/>
          </w:rPr>
          <w:t>e</w:t>
        </w:r>
        <w:r w:rsidR="00764505">
          <w:rPr>
            <w:rFonts w:ascii="Times New Roman" w:hAnsi="Times New Roman" w:cs="Times New Roman"/>
            <w:sz w:val="24"/>
            <w:szCs w:val="24"/>
          </w:rPr>
          <w:t>le</w:t>
        </w:r>
      </w:ins>
      <w:r w:rsidRPr="3136FED3">
        <w:rPr>
          <w:rFonts w:ascii="Times New Roman" w:hAnsi="Times New Roman" w:cs="Times New Roman"/>
          <w:sz w:val="24"/>
          <w:szCs w:val="24"/>
        </w:rPr>
        <w:t>:</w:t>
      </w:r>
    </w:p>
    <w:p w14:paraId="22E6E5C0" w14:textId="40C78F19" w:rsidR="00C2693F" w:rsidRPr="00B118F8" w:rsidRDefault="00C2693F" w:rsidP="00FC3A51">
      <w:pPr>
        <w:spacing w:after="0" w:line="240" w:lineRule="auto"/>
        <w:jc w:val="both"/>
        <w:rPr>
          <w:ins w:id="53" w:author="Andri Alliksoo" w:date="2025-01-22T11:04:00Z" w16du:dateUtc="2025-01-22T09:04:00Z"/>
          <w:rFonts w:ascii="Times New Roman" w:hAnsi="Times New Roman" w:cs="Times New Roman"/>
          <w:sz w:val="24"/>
          <w:szCs w:val="24"/>
        </w:rPr>
      </w:pPr>
      <w:del w:id="54" w:author="Andri Alliksoo" w:date="2025-01-22T14:49:00Z" w16du:dateUtc="2025-01-22T12:49:00Z">
        <w:r w:rsidRPr="00B118F8" w:rsidDel="00B118F8">
          <w:rPr>
            <w:rFonts w:ascii="Times New Roman" w:hAnsi="Times New Roman" w:cs="Times New Roman"/>
            <w:sz w:val="24"/>
            <w:szCs w:val="24"/>
          </w:rPr>
          <w:delText>kaugküttega liitumine ja soojussõlme rajamine</w:delText>
        </w:r>
      </w:del>
    </w:p>
    <w:tbl>
      <w:tblPr>
        <w:tblW w:w="8234" w:type="dxa"/>
        <w:tblInd w:w="5" w:type="dxa"/>
        <w:tblCellMar>
          <w:top w:w="63" w:type="dxa"/>
          <w:left w:w="106" w:type="dxa"/>
          <w:right w:w="115" w:type="dxa"/>
        </w:tblCellMar>
        <w:tblLook w:val="04A0" w:firstRow="1" w:lastRow="0" w:firstColumn="1" w:lastColumn="0" w:noHBand="0" w:noVBand="1"/>
      </w:tblPr>
      <w:tblGrid>
        <w:gridCol w:w="4431"/>
        <w:gridCol w:w="3803"/>
      </w:tblGrid>
      <w:tr w:rsidR="00C2693F" w:rsidRPr="00C2693F" w14:paraId="3EE972A2" w14:textId="77777777">
        <w:trPr>
          <w:trHeight w:val="420"/>
        </w:trPr>
        <w:tc>
          <w:tcPr>
            <w:tcW w:w="4431" w:type="dxa"/>
            <w:tcBorders>
              <w:top w:val="single" w:sz="4" w:space="0" w:color="999999"/>
              <w:left w:val="single" w:sz="4" w:space="0" w:color="999999"/>
              <w:bottom w:val="single" w:sz="12" w:space="0" w:color="666666"/>
              <w:right w:val="single" w:sz="4" w:space="0" w:color="999999"/>
            </w:tcBorders>
          </w:tcPr>
          <w:p w14:paraId="0CAA6968" w14:textId="2EE7DAA4" w:rsidR="00C2693F" w:rsidRPr="00C2693F" w:rsidRDefault="00C2693F" w:rsidP="00FC3A51">
            <w:pPr>
              <w:spacing w:after="0" w:line="240" w:lineRule="auto"/>
              <w:jc w:val="both"/>
              <w:rPr>
                <w:rFonts w:ascii="Times New Roman" w:hAnsi="Times New Roman" w:cs="Times New Roman"/>
                <w:sz w:val="24"/>
                <w:szCs w:val="24"/>
              </w:rPr>
            </w:pPr>
            <w:r w:rsidRPr="00C2693F">
              <w:rPr>
                <w:rFonts w:ascii="Times New Roman" w:hAnsi="Times New Roman" w:cs="Times New Roman"/>
                <w:b/>
                <w:sz w:val="24"/>
                <w:szCs w:val="24"/>
              </w:rPr>
              <w:t>Kindlasummaline makse</w:t>
            </w:r>
          </w:p>
        </w:tc>
        <w:tc>
          <w:tcPr>
            <w:tcW w:w="3803" w:type="dxa"/>
            <w:tcBorders>
              <w:top w:val="single" w:sz="4" w:space="0" w:color="999999"/>
              <w:left w:val="single" w:sz="4" w:space="0" w:color="999999"/>
              <w:bottom w:val="single" w:sz="12" w:space="0" w:color="666666"/>
              <w:right w:val="single" w:sz="4" w:space="0" w:color="999999"/>
            </w:tcBorders>
          </w:tcPr>
          <w:p w14:paraId="009A6A37" w14:textId="77777777" w:rsidR="00C2693F" w:rsidRPr="00C2693F" w:rsidRDefault="00C2693F" w:rsidP="00FC3A51">
            <w:pPr>
              <w:spacing w:after="0" w:line="240" w:lineRule="auto"/>
              <w:jc w:val="both"/>
              <w:rPr>
                <w:rFonts w:ascii="Times New Roman" w:hAnsi="Times New Roman" w:cs="Times New Roman"/>
                <w:sz w:val="24"/>
                <w:szCs w:val="24"/>
              </w:rPr>
            </w:pPr>
            <w:r w:rsidRPr="00C2693F">
              <w:rPr>
                <w:rFonts w:ascii="Times New Roman" w:hAnsi="Times New Roman" w:cs="Times New Roman"/>
                <w:b/>
                <w:sz w:val="24"/>
                <w:szCs w:val="24"/>
              </w:rPr>
              <w:t xml:space="preserve"> </w:t>
            </w:r>
          </w:p>
        </w:tc>
      </w:tr>
      <w:tr w:rsidR="00C2693F" w:rsidRPr="00C2693F" w14:paraId="75CF3EDD" w14:textId="77777777" w:rsidTr="00C2693F">
        <w:trPr>
          <w:trHeight w:val="850"/>
        </w:trPr>
        <w:tc>
          <w:tcPr>
            <w:tcW w:w="4431" w:type="dxa"/>
            <w:tcBorders>
              <w:top w:val="single" w:sz="12" w:space="0" w:color="666666"/>
              <w:left w:val="single" w:sz="4" w:space="0" w:color="999999"/>
              <w:bottom w:val="single" w:sz="12" w:space="0" w:color="666666"/>
              <w:right w:val="single" w:sz="4" w:space="0" w:color="999999"/>
            </w:tcBorders>
          </w:tcPr>
          <w:p w14:paraId="1CDF829A" w14:textId="28FE4C3D" w:rsidR="00C2693F" w:rsidRPr="00C2693F" w:rsidRDefault="00C2693F" w:rsidP="00FC3A51">
            <w:pPr>
              <w:spacing w:after="0" w:line="240" w:lineRule="auto"/>
              <w:jc w:val="both"/>
              <w:rPr>
                <w:rFonts w:ascii="Times New Roman" w:hAnsi="Times New Roman" w:cs="Times New Roman"/>
                <w:sz w:val="24"/>
                <w:szCs w:val="24"/>
              </w:rPr>
            </w:pPr>
            <w:r w:rsidRPr="00C2693F">
              <w:rPr>
                <w:rFonts w:ascii="Times New Roman" w:hAnsi="Times New Roman" w:cs="Times New Roman"/>
                <w:b/>
                <w:sz w:val="24"/>
                <w:szCs w:val="24"/>
              </w:rPr>
              <w:t>Kaugküttega liitumine</w:t>
            </w:r>
            <w:ins w:id="55" w:author="Andri Alliksoo" w:date="2025-01-22T14:49:00Z" w16du:dateUtc="2025-01-22T12:49:00Z">
              <w:r w:rsidR="00B118F8">
                <w:rPr>
                  <w:rFonts w:ascii="Times New Roman" w:hAnsi="Times New Roman" w:cs="Times New Roman"/>
                  <w:b/>
                  <w:sz w:val="24"/>
                  <w:szCs w:val="24"/>
                </w:rPr>
                <w:t xml:space="preserve"> ja soojussõlme rajamine</w:t>
              </w:r>
            </w:ins>
          </w:p>
        </w:tc>
        <w:tc>
          <w:tcPr>
            <w:tcW w:w="3803" w:type="dxa"/>
            <w:tcBorders>
              <w:top w:val="single" w:sz="12" w:space="0" w:color="666666"/>
              <w:left w:val="single" w:sz="4" w:space="0" w:color="999999"/>
              <w:bottom w:val="single" w:sz="12" w:space="0" w:color="666666"/>
              <w:right w:val="single" w:sz="4" w:space="0" w:color="999999"/>
            </w:tcBorders>
          </w:tcPr>
          <w:p w14:paraId="45A21367" w14:textId="319851A5" w:rsidR="00C2693F" w:rsidRPr="00C2693F" w:rsidRDefault="00C2693F" w:rsidP="00FC3A51">
            <w:pPr>
              <w:spacing w:after="0" w:line="240" w:lineRule="auto"/>
              <w:jc w:val="both"/>
              <w:rPr>
                <w:rFonts w:ascii="Times New Roman" w:hAnsi="Times New Roman" w:cs="Times New Roman"/>
                <w:sz w:val="24"/>
                <w:szCs w:val="24"/>
              </w:rPr>
            </w:pPr>
            <w:r w:rsidRPr="00C2693F">
              <w:rPr>
                <w:rFonts w:ascii="Times New Roman" w:hAnsi="Times New Roman" w:cs="Times New Roman"/>
                <w:sz w:val="24"/>
                <w:szCs w:val="24"/>
              </w:rPr>
              <w:t>Trassiga ühinemine,</w:t>
            </w:r>
            <w:ins w:id="56" w:author="Andri Alliksoo" w:date="2025-01-22T11:05:00Z" w16du:dateUtc="2025-01-22T09:05:00Z">
              <w:r>
                <w:rPr>
                  <w:rFonts w:ascii="Times New Roman" w:hAnsi="Times New Roman" w:cs="Times New Roman"/>
                  <w:sz w:val="24"/>
                  <w:szCs w:val="24"/>
                </w:rPr>
                <w:t xml:space="preserve"> ehitusprojekti koostamise kulu,</w:t>
              </w:r>
            </w:ins>
            <w:r w:rsidRPr="00C2693F">
              <w:rPr>
                <w:rFonts w:ascii="Times New Roman" w:hAnsi="Times New Roman" w:cs="Times New Roman"/>
                <w:sz w:val="24"/>
                <w:szCs w:val="24"/>
              </w:rPr>
              <w:t xml:space="preserve"> torustik, kaevetööd ja soojussõlme rajamine ja liitumistasud </w:t>
            </w:r>
          </w:p>
        </w:tc>
      </w:tr>
      <w:tr w:rsidR="00C2693F" w:rsidRPr="00C2693F" w14:paraId="258180A8" w14:textId="77777777">
        <w:trPr>
          <w:trHeight w:val="850"/>
          <w:ins w:id="57" w:author="Andri Alliksoo" w:date="2025-01-22T11:05:00Z"/>
        </w:trPr>
        <w:tc>
          <w:tcPr>
            <w:tcW w:w="4431" w:type="dxa"/>
            <w:tcBorders>
              <w:top w:val="single" w:sz="12" w:space="0" w:color="666666"/>
              <w:left w:val="single" w:sz="4" w:space="0" w:color="999999"/>
              <w:bottom w:val="single" w:sz="4" w:space="0" w:color="999999"/>
              <w:right w:val="single" w:sz="4" w:space="0" w:color="999999"/>
            </w:tcBorders>
          </w:tcPr>
          <w:p w14:paraId="6FE8EDE5" w14:textId="01462C7C" w:rsidR="00C2693F" w:rsidRDefault="00E43A08" w:rsidP="00FC3A51">
            <w:pPr>
              <w:spacing w:after="0" w:line="240" w:lineRule="auto"/>
              <w:jc w:val="both"/>
              <w:rPr>
                <w:ins w:id="58" w:author="Andri Alliksoo" w:date="2025-01-22T11:05:00Z" w16du:dateUtc="2025-01-22T09:05:00Z"/>
                <w:rFonts w:ascii="Times New Roman" w:hAnsi="Times New Roman" w:cs="Times New Roman"/>
                <w:b/>
                <w:sz w:val="24"/>
                <w:szCs w:val="24"/>
              </w:rPr>
            </w:pPr>
            <w:ins w:id="59" w:author="Heidi Koger" w:date="2025-02-17T14:36:00Z" w16du:dateUtc="2025-02-17T12:36:00Z">
              <w:r>
                <w:rPr>
                  <w:rFonts w:ascii="Times New Roman" w:hAnsi="Times New Roman" w:cs="Times New Roman"/>
                  <w:b/>
                  <w:sz w:val="24"/>
                  <w:szCs w:val="24"/>
                </w:rPr>
                <w:lastRenderedPageBreak/>
                <w:t>P</w:t>
              </w:r>
            </w:ins>
            <w:ins w:id="60" w:author="Andri Alliksoo" w:date="2025-01-22T11:05:00Z" w16du:dateUtc="2025-01-22T09:05:00Z">
              <w:r w:rsidR="00C2693F">
                <w:rPr>
                  <w:rFonts w:ascii="Times New Roman" w:hAnsi="Times New Roman" w:cs="Times New Roman"/>
                  <w:b/>
                  <w:sz w:val="24"/>
                  <w:szCs w:val="24"/>
                </w:rPr>
                <w:t>liidi ehitamine</w:t>
              </w:r>
            </w:ins>
            <w:ins w:id="61" w:author="Heidi Koger" w:date="2025-02-17T14:37:00Z" w16du:dateUtc="2025-02-17T12:37:00Z">
              <w:r>
                <w:rPr>
                  <w:rFonts w:ascii="Times New Roman" w:hAnsi="Times New Roman" w:cs="Times New Roman"/>
                  <w:b/>
                  <w:sz w:val="24"/>
                  <w:szCs w:val="24"/>
                </w:rPr>
                <w:t xml:space="preserve"> või paigaldamine</w:t>
              </w:r>
            </w:ins>
          </w:p>
        </w:tc>
        <w:tc>
          <w:tcPr>
            <w:tcW w:w="3803" w:type="dxa"/>
            <w:tcBorders>
              <w:top w:val="single" w:sz="12" w:space="0" w:color="666666"/>
              <w:left w:val="single" w:sz="4" w:space="0" w:color="999999"/>
              <w:bottom w:val="single" w:sz="4" w:space="0" w:color="999999"/>
              <w:right w:val="single" w:sz="4" w:space="0" w:color="999999"/>
            </w:tcBorders>
          </w:tcPr>
          <w:p w14:paraId="55FB51E4" w14:textId="22D076F9" w:rsidR="00C2693F" w:rsidRPr="00C2693F" w:rsidRDefault="00C2693F" w:rsidP="00FC3A51">
            <w:pPr>
              <w:spacing w:after="0" w:line="240" w:lineRule="auto"/>
              <w:jc w:val="both"/>
              <w:rPr>
                <w:ins w:id="62" w:author="Andri Alliksoo" w:date="2025-01-22T11:05:00Z" w16du:dateUtc="2025-01-22T09:05:00Z"/>
                <w:rFonts w:ascii="Times New Roman" w:hAnsi="Times New Roman" w:cs="Times New Roman"/>
                <w:sz w:val="24"/>
                <w:szCs w:val="24"/>
              </w:rPr>
            </w:pPr>
            <w:ins w:id="63" w:author="Andri Alliksoo" w:date="2025-01-22T11:07:00Z" w16du:dateUtc="2025-01-22T09:07:00Z">
              <w:r w:rsidRPr="00C2693F">
                <w:rPr>
                  <w:rFonts w:ascii="Times New Roman" w:hAnsi="Times New Roman" w:cs="Times New Roman"/>
                  <w:sz w:val="24"/>
                  <w:szCs w:val="24"/>
                </w:rPr>
                <w:t xml:space="preserve">Pliidi ehitamine </w:t>
              </w:r>
            </w:ins>
            <w:ins w:id="64" w:author="Heidi Koger" w:date="2025-02-17T14:37:00Z" w16du:dateUtc="2025-02-17T12:37:00Z">
              <w:r w:rsidR="00E43A08">
                <w:rPr>
                  <w:rFonts w:ascii="Times New Roman" w:hAnsi="Times New Roman" w:cs="Times New Roman"/>
                  <w:sz w:val="24"/>
                  <w:szCs w:val="24"/>
                </w:rPr>
                <w:t>või</w:t>
              </w:r>
            </w:ins>
            <w:ins w:id="65" w:author="Andri Alliksoo" w:date="2025-01-22T11:07:00Z" w16du:dateUtc="2025-01-22T09:07:00Z">
              <w:r w:rsidRPr="00C2693F">
                <w:rPr>
                  <w:rFonts w:ascii="Times New Roman" w:hAnsi="Times New Roman" w:cs="Times New Roman"/>
                  <w:sz w:val="24"/>
                  <w:szCs w:val="24"/>
                </w:rPr>
                <w:t xml:space="preserve"> </w:t>
              </w:r>
            </w:ins>
            <w:ins w:id="66" w:author="Heidi Koger" w:date="2025-02-17T14:36:00Z" w16du:dateUtc="2025-02-17T12:36:00Z">
              <w:r w:rsidR="00E43A08">
                <w:rPr>
                  <w:rFonts w:ascii="Times New Roman" w:hAnsi="Times New Roman" w:cs="Times New Roman"/>
                  <w:sz w:val="24"/>
                  <w:szCs w:val="24"/>
                </w:rPr>
                <w:t>paigald</w:t>
              </w:r>
            </w:ins>
            <w:ins w:id="67" w:author="Heidi Koger" w:date="2025-02-17T14:38:00Z" w16du:dateUtc="2025-02-17T12:38:00Z">
              <w:r w:rsidR="00E43A08">
                <w:rPr>
                  <w:rFonts w:ascii="Times New Roman" w:hAnsi="Times New Roman" w:cs="Times New Roman"/>
                  <w:sz w:val="24"/>
                  <w:szCs w:val="24"/>
                </w:rPr>
                <w:t>amine</w:t>
              </w:r>
            </w:ins>
          </w:p>
        </w:tc>
      </w:tr>
    </w:tbl>
    <w:p w14:paraId="2AABAC6E" w14:textId="5F0F2E43" w:rsidR="00C2693F" w:rsidRPr="00C2693F" w:rsidRDefault="00C2693F" w:rsidP="00FC3A51">
      <w:pPr>
        <w:spacing w:after="0" w:line="240" w:lineRule="auto"/>
        <w:jc w:val="both"/>
        <w:rPr>
          <w:rFonts w:ascii="Times New Roman" w:hAnsi="Times New Roman" w:cs="Times New Roman"/>
          <w:sz w:val="24"/>
          <w:szCs w:val="24"/>
        </w:rPr>
      </w:pPr>
      <w:r w:rsidRPr="00C2693F">
        <w:rPr>
          <w:rFonts w:ascii="Times New Roman" w:hAnsi="Times New Roman" w:cs="Times New Roman"/>
          <w:sz w:val="24"/>
          <w:szCs w:val="24"/>
        </w:rPr>
        <w:t xml:space="preserve">Toetuse määr jaguneb sarnaselt punktis 1.5.1 </w:t>
      </w:r>
      <w:r w:rsidR="00795463">
        <w:rPr>
          <w:rFonts w:ascii="Times New Roman" w:hAnsi="Times New Roman" w:cs="Times New Roman"/>
          <w:sz w:val="24"/>
          <w:szCs w:val="24"/>
        </w:rPr>
        <w:t>kirjeldatuga</w:t>
      </w:r>
      <w:r w:rsidRPr="00C2693F">
        <w:rPr>
          <w:rFonts w:ascii="Times New Roman" w:hAnsi="Times New Roman" w:cs="Times New Roman"/>
          <w:sz w:val="24"/>
          <w:szCs w:val="24"/>
        </w:rPr>
        <w:t>.</w:t>
      </w:r>
    </w:p>
    <w:p w14:paraId="77FD5743" w14:textId="16275BF1" w:rsidR="00C2693F" w:rsidRPr="00C2693F" w:rsidRDefault="00C2693F" w:rsidP="00FC3A51">
      <w:pPr>
        <w:spacing w:after="0" w:line="240" w:lineRule="auto"/>
        <w:jc w:val="both"/>
        <w:rPr>
          <w:rStyle w:val="cf01"/>
          <w:rFonts w:ascii="Times New Roman" w:hAnsi="Times New Roman" w:cs="Times New Roman"/>
          <w:sz w:val="24"/>
          <w:szCs w:val="24"/>
        </w:rPr>
      </w:pPr>
      <w:r w:rsidRPr="00C2693F">
        <w:rPr>
          <w:rFonts w:ascii="Times New Roman" w:hAnsi="Times New Roman" w:cs="Times New Roman"/>
          <w:sz w:val="24"/>
          <w:szCs w:val="24"/>
        </w:rPr>
        <w:t>Kaugküttega liitumise maksumus sõltub hoone ja kaugkütte torustiku vahelisest kaugusest ning hoone asetusest kaugküttetorustiku suhtes. Suure osa maksumusest moodustavad torustiku rajamiseks vajalikud kaevetööd. Kaevetööde mahu ja keerukuse mõttes on oluline, kas soojussõlme rajamiseks sobiv ruum asub hoone kaugküttetorustikule lähemal asuval küljel või tuleb torustik viia maja alt läbi.</w:t>
      </w:r>
    </w:p>
    <w:p w14:paraId="547C93C9" w14:textId="01BE0F15" w:rsidR="00C2693F" w:rsidRDefault="00E43A08">
      <w:pPr>
        <w:spacing w:after="0" w:line="240" w:lineRule="auto"/>
        <w:jc w:val="both"/>
        <w:rPr>
          <w:rStyle w:val="cf01"/>
          <w:rFonts w:ascii="Times New Roman" w:hAnsi="Times New Roman" w:cs="Times New Roman"/>
          <w:sz w:val="24"/>
          <w:szCs w:val="24"/>
        </w:rPr>
      </w:pPr>
      <w:ins w:id="68" w:author="Heidi Koger" w:date="2025-02-17T14:38:00Z" w16du:dateUtc="2025-02-17T12:38:00Z">
        <w:r>
          <w:rPr>
            <w:rStyle w:val="cf01"/>
            <w:rFonts w:ascii="Times New Roman" w:hAnsi="Times New Roman" w:cs="Times New Roman"/>
            <w:sz w:val="24"/>
            <w:szCs w:val="24"/>
          </w:rPr>
          <w:t>P</w:t>
        </w:r>
      </w:ins>
      <w:ins w:id="69" w:author="Andri Alliksoo" w:date="2025-01-22T11:08:00Z" w16du:dateUtc="2025-01-22T09:08:00Z">
        <w:r w:rsidR="00D620D0">
          <w:rPr>
            <w:rStyle w:val="cf01"/>
            <w:rFonts w:ascii="Times New Roman" w:hAnsi="Times New Roman" w:cs="Times New Roman"/>
            <w:sz w:val="24"/>
            <w:szCs w:val="24"/>
          </w:rPr>
          <w:t>liidi ehitamise maksumus sõltub</w:t>
        </w:r>
      </w:ins>
      <w:ins w:id="70" w:author="Andri Alliksoo" w:date="2025-01-22T11:09:00Z" w16du:dateUtc="2025-01-22T09:09:00Z">
        <w:r w:rsidR="00D620D0">
          <w:rPr>
            <w:rStyle w:val="cf01"/>
            <w:rFonts w:ascii="Times New Roman" w:hAnsi="Times New Roman" w:cs="Times New Roman"/>
            <w:sz w:val="24"/>
            <w:szCs w:val="24"/>
          </w:rPr>
          <w:t xml:space="preserve"> hoone ja küttesüsteemi eripärast, eh</w:t>
        </w:r>
      </w:ins>
      <w:ins w:id="71" w:author="Andri Alliksoo" w:date="2025-01-22T11:10:00Z" w16du:dateUtc="2025-01-22T09:10:00Z">
        <w:r w:rsidR="00D620D0">
          <w:rPr>
            <w:rStyle w:val="cf01"/>
            <w:rFonts w:ascii="Times New Roman" w:hAnsi="Times New Roman" w:cs="Times New Roman"/>
            <w:sz w:val="24"/>
            <w:szCs w:val="24"/>
          </w:rPr>
          <w:t>itustööde keerukusest, ehitatava pliidi ehitusmahust, kasutatavast materjalist</w:t>
        </w:r>
      </w:ins>
      <w:ins w:id="72" w:author="Andri Alliksoo" w:date="2025-01-22T11:11:00Z" w16du:dateUtc="2025-01-22T09:11:00Z">
        <w:r w:rsidR="00D620D0">
          <w:rPr>
            <w:rStyle w:val="cf01"/>
            <w:rFonts w:ascii="Times New Roman" w:hAnsi="Times New Roman" w:cs="Times New Roman"/>
            <w:sz w:val="24"/>
            <w:szCs w:val="24"/>
          </w:rPr>
          <w:t>. Suur varieeruvus takistab õiglase ühikuhinna välja</w:t>
        </w:r>
        <w:del w:id="73" w:author="aili.sandre@sise.envir.ee" w:date="2025-02-26T09:07:00Z" w16du:dateUtc="2025-02-26T07:07:00Z">
          <w:r w:rsidR="00D620D0" w:rsidDel="00795463">
            <w:rPr>
              <w:rStyle w:val="cf01"/>
              <w:rFonts w:ascii="Times New Roman" w:hAnsi="Times New Roman" w:cs="Times New Roman"/>
              <w:sz w:val="24"/>
              <w:szCs w:val="24"/>
            </w:rPr>
            <w:delText xml:space="preserve"> </w:delText>
          </w:r>
        </w:del>
        <w:r w:rsidR="00D620D0">
          <w:rPr>
            <w:rStyle w:val="cf01"/>
            <w:rFonts w:ascii="Times New Roman" w:hAnsi="Times New Roman" w:cs="Times New Roman"/>
            <w:sz w:val="24"/>
            <w:szCs w:val="24"/>
          </w:rPr>
          <w:t>töötamist ning</w:t>
        </w:r>
      </w:ins>
      <w:ins w:id="74" w:author="Andri Alliksoo" w:date="2025-01-22T11:12:00Z" w16du:dateUtc="2025-01-22T09:12:00Z">
        <w:r w:rsidR="00D620D0">
          <w:rPr>
            <w:rStyle w:val="cf01"/>
            <w:rFonts w:ascii="Times New Roman" w:hAnsi="Times New Roman" w:cs="Times New Roman"/>
            <w:sz w:val="24"/>
            <w:szCs w:val="24"/>
          </w:rPr>
          <w:t xml:space="preserve"> võib tekitada olukorra, kus ühel juhul on toetus </w:t>
        </w:r>
      </w:ins>
      <w:ins w:id="75" w:author="Andri Alliksoo" w:date="2025-01-22T14:51:00Z" w16du:dateUtc="2025-01-22T12:51:00Z">
        <w:r w:rsidR="007F1AA0">
          <w:rPr>
            <w:rStyle w:val="cf01"/>
            <w:rFonts w:ascii="Times New Roman" w:hAnsi="Times New Roman" w:cs="Times New Roman"/>
            <w:sz w:val="24"/>
            <w:szCs w:val="24"/>
          </w:rPr>
          <w:t>ebaproportsionaalselt</w:t>
        </w:r>
      </w:ins>
      <w:ins w:id="76" w:author="Andri Alliksoo" w:date="2025-01-22T11:12:00Z" w16du:dateUtc="2025-01-22T09:12:00Z">
        <w:r w:rsidR="00D620D0">
          <w:rPr>
            <w:rStyle w:val="cf01"/>
            <w:rFonts w:ascii="Times New Roman" w:hAnsi="Times New Roman" w:cs="Times New Roman"/>
            <w:sz w:val="24"/>
            <w:szCs w:val="24"/>
          </w:rPr>
          <w:t xml:space="preserve"> suur ning teisel juhul </w:t>
        </w:r>
      </w:ins>
      <w:ins w:id="77" w:author="Andri Alliksoo" w:date="2025-01-22T14:51:00Z" w16du:dateUtc="2025-01-22T12:51:00Z">
        <w:r w:rsidR="007F1AA0">
          <w:rPr>
            <w:rStyle w:val="cf01"/>
            <w:rFonts w:ascii="Times New Roman" w:hAnsi="Times New Roman" w:cs="Times New Roman"/>
            <w:sz w:val="24"/>
            <w:szCs w:val="24"/>
          </w:rPr>
          <w:t>eba</w:t>
        </w:r>
      </w:ins>
      <w:ins w:id="78" w:author="Andri Alliksoo" w:date="2025-01-22T14:52:00Z" w16du:dateUtc="2025-01-22T12:52:00Z">
        <w:r w:rsidR="007F1AA0">
          <w:rPr>
            <w:rStyle w:val="cf01"/>
            <w:rFonts w:ascii="Times New Roman" w:hAnsi="Times New Roman" w:cs="Times New Roman"/>
            <w:sz w:val="24"/>
            <w:szCs w:val="24"/>
          </w:rPr>
          <w:t>proportsionaalselt</w:t>
        </w:r>
      </w:ins>
      <w:ins w:id="79" w:author="Andri Alliksoo" w:date="2025-01-22T11:12:00Z" w16du:dateUtc="2025-01-22T09:12:00Z">
        <w:r w:rsidR="00D620D0">
          <w:rPr>
            <w:rStyle w:val="cf01"/>
            <w:rFonts w:ascii="Times New Roman" w:hAnsi="Times New Roman" w:cs="Times New Roman"/>
            <w:sz w:val="24"/>
            <w:szCs w:val="24"/>
          </w:rPr>
          <w:t xml:space="preserve"> väike. Kindlasummalise makse kohane toetamine toob kaasa </w:t>
        </w:r>
      </w:ins>
      <w:ins w:id="80" w:author="Andri Alliksoo" w:date="2025-01-22T11:13:00Z" w16du:dateUtc="2025-01-22T09:13:00Z">
        <w:r w:rsidR="00D620D0">
          <w:rPr>
            <w:rStyle w:val="cf01"/>
            <w:rFonts w:ascii="Times New Roman" w:hAnsi="Times New Roman" w:cs="Times New Roman"/>
            <w:sz w:val="24"/>
            <w:szCs w:val="24"/>
          </w:rPr>
          <w:t>samuti õiglasema konkurentsi turul ning tagab</w:t>
        </w:r>
      </w:ins>
      <w:ins w:id="81" w:author="Andri Alliksoo" w:date="2025-01-22T11:14:00Z" w16du:dateUtc="2025-01-22T09:14:00Z">
        <w:r w:rsidR="00D620D0">
          <w:rPr>
            <w:rStyle w:val="cf01"/>
            <w:rFonts w:ascii="Times New Roman" w:hAnsi="Times New Roman" w:cs="Times New Roman"/>
            <w:sz w:val="24"/>
            <w:szCs w:val="24"/>
          </w:rPr>
          <w:t xml:space="preserve"> </w:t>
        </w:r>
      </w:ins>
      <w:ins w:id="82" w:author="aili.sandre@sise.envir.ee" w:date="2025-02-26T09:07:00Z" w16du:dateUtc="2025-02-26T07:07:00Z">
        <w:r w:rsidR="00795463">
          <w:rPr>
            <w:rStyle w:val="cf01"/>
            <w:rFonts w:ascii="Times New Roman" w:hAnsi="Times New Roman" w:cs="Times New Roman"/>
            <w:sz w:val="24"/>
            <w:szCs w:val="24"/>
          </w:rPr>
          <w:t>parema</w:t>
        </w:r>
      </w:ins>
      <w:ins w:id="83" w:author="Andri Alliksoo" w:date="2025-01-22T11:14:00Z" w16du:dateUtc="2025-01-22T09:14:00Z">
        <w:r w:rsidR="00D620D0">
          <w:rPr>
            <w:rStyle w:val="cf01"/>
            <w:rFonts w:ascii="Times New Roman" w:hAnsi="Times New Roman" w:cs="Times New Roman"/>
            <w:sz w:val="24"/>
            <w:szCs w:val="24"/>
          </w:rPr>
          <w:t xml:space="preserve"> </w:t>
        </w:r>
      </w:ins>
      <w:ins w:id="84" w:author="Andri Alliksoo" w:date="2025-01-22T11:13:00Z" w16du:dateUtc="2025-01-22T09:13:00Z">
        <w:r w:rsidR="00D620D0">
          <w:rPr>
            <w:rStyle w:val="cf01"/>
            <w:rFonts w:ascii="Times New Roman" w:hAnsi="Times New Roman" w:cs="Times New Roman"/>
            <w:sz w:val="24"/>
            <w:szCs w:val="24"/>
          </w:rPr>
          <w:t>kvaliteedi.</w:t>
        </w:r>
      </w:ins>
    </w:p>
    <w:p w14:paraId="2D75486F" w14:textId="77777777" w:rsidR="00795463" w:rsidRDefault="00795463" w:rsidP="00FC3A51">
      <w:pPr>
        <w:spacing w:after="0" w:line="240" w:lineRule="auto"/>
        <w:jc w:val="both"/>
        <w:rPr>
          <w:rStyle w:val="cf01"/>
          <w:rFonts w:ascii="Times New Roman" w:hAnsi="Times New Roman" w:cs="Times New Roman"/>
          <w:sz w:val="24"/>
          <w:szCs w:val="24"/>
        </w:rPr>
      </w:pPr>
    </w:p>
    <w:p w14:paraId="33F364FB" w14:textId="0BE9D211" w:rsidR="00B96AA6" w:rsidRPr="00BB6B2F" w:rsidRDefault="005C536C" w:rsidP="00FC3A51">
      <w:pPr>
        <w:spacing w:after="0" w:line="240" w:lineRule="auto"/>
        <w:rPr>
          <w:rFonts w:ascii="Times New Roman" w:hAnsi="Times New Roman" w:cs="Times New Roman"/>
          <w:b/>
          <w:bCs/>
          <w:sz w:val="24"/>
          <w:szCs w:val="24"/>
        </w:rPr>
      </w:pPr>
      <w:r w:rsidRPr="00BB6B2F">
        <w:rPr>
          <w:rFonts w:ascii="Times New Roman" w:hAnsi="Times New Roman" w:cs="Times New Roman"/>
          <w:b/>
          <w:bCs/>
          <w:sz w:val="24"/>
          <w:szCs w:val="24"/>
        </w:rPr>
        <w:t>1.</w:t>
      </w:r>
      <w:r w:rsidR="00D1413B" w:rsidRPr="00BB6B2F">
        <w:rPr>
          <w:rFonts w:ascii="Times New Roman" w:hAnsi="Times New Roman" w:cs="Times New Roman"/>
          <w:b/>
          <w:bCs/>
          <w:sz w:val="24"/>
          <w:szCs w:val="24"/>
        </w:rPr>
        <w:t>6</w:t>
      </w:r>
      <w:r w:rsidR="00B1084F" w:rsidRPr="00BB6B2F">
        <w:rPr>
          <w:rFonts w:ascii="Times New Roman" w:hAnsi="Times New Roman" w:cs="Times New Roman"/>
          <w:b/>
          <w:bCs/>
          <w:sz w:val="24"/>
          <w:szCs w:val="24"/>
        </w:rPr>
        <w:t>.</w:t>
      </w:r>
      <w:r w:rsidR="00D1413B" w:rsidRPr="00BB6B2F">
        <w:rPr>
          <w:rFonts w:ascii="Times New Roman" w:hAnsi="Times New Roman" w:cs="Times New Roman"/>
          <w:b/>
          <w:bCs/>
          <w:sz w:val="24"/>
          <w:szCs w:val="24"/>
        </w:rPr>
        <w:t xml:space="preserve"> </w:t>
      </w:r>
      <w:r w:rsidR="00B96AA6" w:rsidRPr="00BB6B2F">
        <w:rPr>
          <w:rFonts w:ascii="Times New Roman" w:hAnsi="Times New Roman" w:cs="Times New Roman"/>
          <w:b/>
          <w:bCs/>
          <w:sz w:val="24"/>
          <w:szCs w:val="24"/>
        </w:rPr>
        <w:t>Kulude hüvitamine ja maksetaotluste valideerimine</w:t>
      </w:r>
    </w:p>
    <w:p w14:paraId="69E9AD20" w14:textId="01A24885" w:rsidR="00995A28" w:rsidRPr="00BB6B2F" w:rsidRDefault="60BB9A76" w:rsidP="00FC3A51">
      <w:pPr>
        <w:spacing w:after="0" w:line="240" w:lineRule="auto"/>
        <w:jc w:val="both"/>
        <w:rPr>
          <w:rFonts w:ascii="Times New Roman" w:hAnsi="Times New Roman" w:cs="Times New Roman"/>
          <w:sz w:val="24"/>
          <w:szCs w:val="24"/>
        </w:rPr>
      </w:pPr>
      <w:r w:rsidRPr="3136FED3">
        <w:rPr>
          <w:rFonts w:ascii="Times New Roman" w:hAnsi="Times New Roman" w:cs="Times New Roman"/>
          <w:sz w:val="24"/>
          <w:szCs w:val="24"/>
        </w:rPr>
        <w:t xml:space="preserve">Maksete tegemine on seotud </w:t>
      </w:r>
      <w:r w:rsidR="1D804CED" w:rsidRPr="3136FED3">
        <w:rPr>
          <w:rFonts w:ascii="Times New Roman" w:hAnsi="Times New Roman" w:cs="Times New Roman"/>
          <w:sz w:val="24"/>
          <w:szCs w:val="24"/>
        </w:rPr>
        <w:t>seatud</w:t>
      </w:r>
      <w:r w:rsidRPr="3136FED3">
        <w:rPr>
          <w:rFonts w:ascii="Times New Roman" w:hAnsi="Times New Roman" w:cs="Times New Roman"/>
          <w:sz w:val="24"/>
          <w:szCs w:val="24"/>
        </w:rPr>
        <w:t xml:space="preserve"> eesmärkide täitmise </w:t>
      </w:r>
      <w:r w:rsidR="1D804CED" w:rsidRPr="3136FED3">
        <w:rPr>
          <w:rFonts w:ascii="Times New Roman" w:hAnsi="Times New Roman" w:cs="Times New Roman"/>
          <w:sz w:val="24"/>
          <w:szCs w:val="24"/>
        </w:rPr>
        <w:t>kontrollimisega</w:t>
      </w:r>
      <w:r w:rsidRPr="3136FED3">
        <w:rPr>
          <w:rFonts w:ascii="Times New Roman" w:hAnsi="Times New Roman" w:cs="Times New Roman"/>
          <w:sz w:val="24"/>
          <w:szCs w:val="24"/>
        </w:rPr>
        <w:t>. Selleks esitab toetuse saaja taotluse väljamakseks</w:t>
      </w:r>
      <w:r w:rsidR="3BA0BB44" w:rsidRPr="3136FED3">
        <w:rPr>
          <w:rFonts w:ascii="Times New Roman" w:hAnsi="Times New Roman" w:cs="Times New Roman"/>
          <w:sz w:val="24"/>
          <w:szCs w:val="24"/>
        </w:rPr>
        <w:t xml:space="preserve"> tõendusdokumendid</w:t>
      </w:r>
      <w:r w:rsidR="3A7CB738" w:rsidRPr="3136FED3">
        <w:rPr>
          <w:rFonts w:ascii="Times New Roman" w:hAnsi="Times New Roman" w:cs="Times New Roman"/>
          <w:sz w:val="24"/>
          <w:szCs w:val="24"/>
        </w:rPr>
        <w:t>, m</w:t>
      </w:r>
      <w:r w:rsidR="361A4987" w:rsidRPr="3136FED3">
        <w:rPr>
          <w:rFonts w:ascii="Times New Roman" w:hAnsi="Times New Roman" w:cs="Times New Roman"/>
          <w:sz w:val="24"/>
          <w:szCs w:val="24"/>
        </w:rPr>
        <w:t xml:space="preserve">ille </w:t>
      </w:r>
      <w:r w:rsidR="1D804CED" w:rsidRPr="3136FED3">
        <w:rPr>
          <w:rFonts w:ascii="Times New Roman" w:hAnsi="Times New Roman" w:cs="Times New Roman"/>
          <w:sz w:val="24"/>
          <w:szCs w:val="24"/>
        </w:rPr>
        <w:t xml:space="preserve">põhjal </w:t>
      </w:r>
      <w:r w:rsidR="361A4987" w:rsidRPr="3136FED3">
        <w:rPr>
          <w:rFonts w:ascii="Times New Roman" w:hAnsi="Times New Roman" w:cs="Times New Roman"/>
          <w:sz w:val="24"/>
          <w:szCs w:val="24"/>
        </w:rPr>
        <w:t>rakendusüksus kontrollib saavutamist ja hinna määramise aluseks olevate andmete õigsust. Toetuse väljamaksmiseks esitab toetuse saaja elektrooniliselt maksetaotluse koos projekti tulemuse saavutamist tõendavate dokumentidega rakendusüksusele, kui toetuse maksmise eelduseks olev tulemus on täielikult saavutatud ja selle saavutamine projekti abikõlblikkuse perioodil on tõendatav.</w:t>
      </w:r>
    </w:p>
    <w:p w14:paraId="3800EB9A" w14:textId="4CD9C741" w:rsidR="000F4487" w:rsidRPr="00BB6B2F" w:rsidRDefault="000F4487" w:rsidP="00FC3A51">
      <w:pPr>
        <w:spacing w:after="0" w:line="240" w:lineRule="auto"/>
        <w:jc w:val="both"/>
        <w:rPr>
          <w:rFonts w:ascii="Times New Roman" w:hAnsi="Times New Roman" w:cs="Times New Roman"/>
          <w:sz w:val="24"/>
          <w:szCs w:val="24"/>
        </w:rPr>
      </w:pPr>
      <w:r w:rsidRPr="00BB6B2F">
        <w:rPr>
          <w:rFonts w:ascii="Times New Roman" w:hAnsi="Times New Roman" w:cs="Times New Roman"/>
          <w:sz w:val="24"/>
          <w:szCs w:val="24"/>
        </w:rPr>
        <w:t>Rakendusüksusele esitatakse t</w:t>
      </w:r>
      <w:r w:rsidR="00CC4ED3" w:rsidRPr="00BB6B2F">
        <w:rPr>
          <w:rFonts w:ascii="Times New Roman" w:hAnsi="Times New Roman" w:cs="Times New Roman"/>
          <w:sz w:val="24"/>
          <w:szCs w:val="24"/>
        </w:rPr>
        <w:t xml:space="preserve">õendus kokkulepitud eesmärkide saavutamise </w:t>
      </w:r>
      <w:r w:rsidR="00B1084F" w:rsidRPr="00BB6B2F">
        <w:rPr>
          <w:rFonts w:ascii="Times New Roman" w:hAnsi="Times New Roman" w:cs="Times New Roman"/>
          <w:sz w:val="24"/>
          <w:szCs w:val="24"/>
        </w:rPr>
        <w:t>kohta</w:t>
      </w:r>
      <w:r w:rsidR="00CC4ED3" w:rsidRPr="00BB6B2F">
        <w:rPr>
          <w:rFonts w:ascii="Times New Roman" w:hAnsi="Times New Roman" w:cs="Times New Roman"/>
          <w:sz w:val="24"/>
          <w:szCs w:val="24"/>
        </w:rPr>
        <w:t>, märkides kokkulepitud ühiku (mis on eelarves algselt määratud) ja vastavalt sellele määratakse hüvitatav summa</w:t>
      </w:r>
      <w:r w:rsidRPr="00BB6B2F">
        <w:rPr>
          <w:rFonts w:ascii="Times New Roman" w:hAnsi="Times New Roman" w:cs="Times New Roman"/>
          <w:sz w:val="24"/>
          <w:szCs w:val="24"/>
        </w:rPr>
        <w:t>.</w:t>
      </w:r>
    </w:p>
    <w:p w14:paraId="5E62F9EF" w14:textId="77777777" w:rsidR="0099288C" w:rsidRPr="00BB6B2F" w:rsidRDefault="0099288C" w:rsidP="00FC3A51">
      <w:pPr>
        <w:spacing w:after="0" w:line="240" w:lineRule="auto"/>
        <w:jc w:val="both"/>
        <w:rPr>
          <w:rFonts w:ascii="Times New Roman" w:hAnsi="Times New Roman" w:cs="Times New Roman"/>
          <w:sz w:val="24"/>
          <w:szCs w:val="24"/>
        </w:rPr>
      </w:pPr>
      <w:r w:rsidRPr="00BB6B2F">
        <w:rPr>
          <w:rFonts w:ascii="Times New Roman" w:hAnsi="Times New Roman" w:cs="Times New Roman"/>
          <w:sz w:val="24"/>
          <w:szCs w:val="24"/>
        </w:rPr>
        <w:t>Eespool toodud kulud ei kuulu hüvitamisele tegelike kulude alusel.</w:t>
      </w:r>
    </w:p>
    <w:p w14:paraId="076BC3EF" w14:textId="5C1BD196" w:rsidR="00B96AA6" w:rsidRPr="00D620D0" w:rsidRDefault="0076619D" w:rsidP="00FC3A51">
      <w:pPr>
        <w:spacing w:after="0" w:line="240" w:lineRule="auto"/>
        <w:jc w:val="both"/>
        <w:rPr>
          <w:rFonts w:ascii="Times New Roman" w:hAnsi="Times New Roman" w:cs="Times New Roman"/>
          <w:sz w:val="24"/>
          <w:szCs w:val="24"/>
        </w:rPr>
      </w:pPr>
      <w:ins w:id="85" w:author="Andri Alliksoo" w:date="2025-01-22T14:58:00Z" w16du:dateUtc="2025-01-22T12:58:00Z">
        <w:r>
          <w:rPr>
            <w:rFonts w:ascii="Times New Roman" w:hAnsi="Times New Roman" w:cs="Times New Roman"/>
            <w:sz w:val="24"/>
            <w:szCs w:val="24"/>
          </w:rPr>
          <w:t>V</w:t>
        </w:r>
        <w:r w:rsidR="00F843BC">
          <w:rPr>
            <w:rFonts w:ascii="Times New Roman" w:hAnsi="Times New Roman" w:cs="Times New Roman"/>
            <w:sz w:val="24"/>
            <w:szCs w:val="24"/>
          </w:rPr>
          <w:t>äljamaksetaotluse</w:t>
        </w:r>
        <w:r>
          <w:rPr>
            <w:rFonts w:ascii="Times New Roman" w:hAnsi="Times New Roman" w:cs="Times New Roman"/>
            <w:sz w:val="24"/>
            <w:szCs w:val="24"/>
          </w:rPr>
          <w:t>le tuleb lisada järgmised dokumendid</w:t>
        </w:r>
      </w:ins>
      <w:del w:id="86" w:author="Andri Alliksoo" w:date="2025-01-22T14:58:00Z" w16du:dateUtc="2025-01-22T12:58:00Z">
        <w:r w:rsidR="000F4487" w:rsidRPr="00BB6B2F" w:rsidDel="0076619D">
          <w:rPr>
            <w:rFonts w:ascii="Times New Roman" w:hAnsi="Times New Roman" w:cs="Times New Roman"/>
            <w:sz w:val="24"/>
            <w:szCs w:val="24"/>
          </w:rPr>
          <w:delText xml:space="preserve">Tõendusdokumendid on </w:delText>
        </w:r>
        <w:r w:rsidR="00995A28" w:rsidRPr="00BB6B2F" w:rsidDel="0076619D">
          <w:rPr>
            <w:rFonts w:ascii="Times New Roman" w:hAnsi="Times New Roman" w:cs="Times New Roman"/>
            <w:sz w:val="24"/>
            <w:szCs w:val="24"/>
          </w:rPr>
          <w:delText>TATis määratletud dokumendid, sh järgimis</w:delText>
        </w:r>
        <w:r w:rsidR="00B1084F" w:rsidRPr="00BB6B2F" w:rsidDel="0076619D">
          <w:rPr>
            <w:rFonts w:ascii="Times New Roman" w:hAnsi="Times New Roman" w:cs="Times New Roman"/>
            <w:sz w:val="24"/>
            <w:szCs w:val="24"/>
          </w:rPr>
          <w:delText>ed</w:delText>
        </w:r>
        <w:r w:rsidR="00995A28" w:rsidRPr="00BB6B2F" w:rsidDel="0076619D">
          <w:rPr>
            <w:rFonts w:ascii="Times New Roman" w:hAnsi="Times New Roman" w:cs="Times New Roman"/>
            <w:sz w:val="24"/>
            <w:szCs w:val="24"/>
          </w:rPr>
          <w:delText xml:space="preserve"> dokumen</w:delText>
        </w:r>
        <w:r w:rsidR="00B1084F" w:rsidRPr="00BB6B2F" w:rsidDel="0076619D">
          <w:rPr>
            <w:rFonts w:ascii="Times New Roman" w:hAnsi="Times New Roman" w:cs="Times New Roman"/>
            <w:sz w:val="24"/>
            <w:szCs w:val="24"/>
          </w:rPr>
          <w:delText>did</w:delText>
        </w:r>
        <w:r w:rsidR="001B3F65" w:rsidRPr="00BB6B2F" w:rsidDel="0076619D">
          <w:rPr>
            <w:rFonts w:ascii="Times New Roman" w:hAnsi="Times New Roman" w:cs="Times New Roman"/>
            <w:sz w:val="24"/>
            <w:szCs w:val="24"/>
          </w:rPr>
          <w:delText xml:space="preserve"> </w:delText>
        </w:r>
        <w:r w:rsidR="001B3F65" w:rsidRPr="00D620D0" w:rsidDel="0076619D">
          <w:rPr>
            <w:rFonts w:ascii="Times New Roman" w:hAnsi="Times New Roman" w:cs="Times New Roman"/>
            <w:b/>
            <w:bCs/>
            <w:sz w:val="24"/>
            <w:szCs w:val="24"/>
          </w:rPr>
          <w:delText>standardiseeritud</w:delText>
        </w:r>
        <w:r w:rsidR="001D79D2" w:rsidRPr="00D620D0" w:rsidDel="0076619D">
          <w:rPr>
            <w:rFonts w:ascii="Times New Roman" w:hAnsi="Times New Roman" w:cs="Times New Roman"/>
            <w:b/>
            <w:bCs/>
            <w:sz w:val="24"/>
            <w:szCs w:val="24"/>
          </w:rPr>
          <w:delText xml:space="preserve"> </w:delText>
        </w:r>
        <w:r w:rsidR="001B3F65" w:rsidRPr="00D620D0" w:rsidDel="0076619D">
          <w:rPr>
            <w:rFonts w:ascii="Times New Roman" w:hAnsi="Times New Roman" w:cs="Times New Roman"/>
            <w:b/>
            <w:bCs/>
            <w:sz w:val="24"/>
            <w:szCs w:val="24"/>
          </w:rPr>
          <w:delText>ühikuhinna tõendamiseks</w:delText>
        </w:r>
      </w:del>
      <w:r w:rsidR="00995A28" w:rsidRPr="00D620D0">
        <w:rPr>
          <w:rFonts w:ascii="Times New Roman" w:hAnsi="Times New Roman" w:cs="Times New Roman"/>
          <w:sz w:val="24"/>
          <w:szCs w:val="24"/>
        </w:rPr>
        <w:t>:</w:t>
      </w:r>
    </w:p>
    <w:p w14:paraId="678E33B1" w14:textId="1443D778" w:rsidR="00D620D0" w:rsidRPr="00D620D0" w:rsidRDefault="00D620D0" w:rsidP="00FC3A51">
      <w:pPr>
        <w:numPr>
          <w:ilvl w:val="0"/>
          <w:numId w:val="39"/>
        </w:numPr>
        <w:spacing w:after="0" w:line="240" w:lineRule="auto"/>
        <w:ind w:right="50" w:hanging="427"/>
        <w:jc w:val="both"/>
        <w:rPr>
          <w:rFonts w:ascii="Times New Roman" w:hAnsi="Times New Roman" w:cs="Times New Roman"/>
          <w:sz w:val="24"/>
          <w:szCs w:val="24"/>
        </w:rPr>
      </w:pPr>
      <w:r w:rsidRPr="00D620D0">
        <w:rPr>
          <w:rFonts w:ascii="Times New Roman" w:hAnsi="Times New Roman" w:cs="Times New Roman"/>
          <w:sz w:val="24"/>
          <w:szCs w:val="24"/>
        </w:rPr>
        <w:t xml:space="preserve">tööde </w:t>
      </w:r>
      <w:ins w:id="87" w:author="Andri Alliksoo" w:date="2025-01-22T11:15:00Z" w16du:dateUtc="2025-01-22T09:15:00Z">
        <w:r>
          <w:rPr>
            <w:rFonts w:ascii="Times New Roman" w:hAnsi="Times New Roman" w:cs="Times New Roman"/>
            <w:sz w:val="24"/>
            <w:szCs w:val="24"/>
          </w:rPr>
          <w:t>üleandmist ja vastuvõtmist tõendav dokument või selle koopia, milles peab sisalduma tööd</w:t>
        </w:r>
      </w:ins>
      <w:ins w:id="88" w:author="Andri Alliksoo" w:date="2025-01-22T11:16:00Z" w16du:dateUtc="2025-01-22T09:16:00Z">
        <w:r>
          <w:rPr>
            <w:rFonts w:ascii="Times New Roman" w:hAnsi="Times New Roman" w:cs="Times New Roman"/>
            <w:sz w:val="24"/>
            <w:szCs w:val="24"/>
          </w:rPr>
          <w:t>e alustamise ja lõpetamise aeg</w:t>
        </w:r>
      </w:ins>
      <w:del w:id="89" w:author="Andri Alliksoo" w:date="2025-01-22T11:16:00Z" w16du:dateUtc="2025-01-22T09:16:00Z">
        <w:r w:rsidRPr="00D620D0" w:rsidDel="00D620D0">
          <w:rPr>
            <w:rFonts w:ascii="Times New Roman" w:hAnsi="Times New Roman" w:cs="Times New Roman"/>
            <w:sz w:val="24"/>
            <w:szCs w:val="24"/>
          </w:rPr>
          <w:delText>tegemiseks sõlmitud leping ning üleandmise-vastuvõtmise akt</w:delText>
        </w:r>
      </w:del>
      <w:r w:rsidRPr="00D620D0">
        <w:rPr>
          <w:rFonts w:ascii="Times New Roman" w:hAnsi="Times New Roman" w:cs="Times New Roman"/>
          <w:sz w:val="24"/>
          <w:szCs w:val="24"/>
        </w:rPr>
        <w:t>;</w:t>
      </w:r>
    </w:p>
    <w:p w14:paraId="55620E2D" w14:textId="794C112A" w:rsidR="00D620D0" w:rsidRPr="00D620D0" w:rsidDel="00D9159F" w:rsidRDefault="0C3D1789" w:rsidP="00FC3A51">
      <w:pPr>
        <w:numPr>
          <w:ilvl w:val="0"/>
          <w:numId w:val="39"/>
        </w:numPr>
        <w:spacing w:after="0" w:line="240" w:lineRule="auto"/>
        <w:ind w:right="50" w:hanging="427"/>
        <w:jc w:val="both"/>
        <w:rPr>
          <w:del w:id="90" w:author="Heidi Koger" w:date="2025-02-17T14:40:00Z" w16du:dateUtc="2025-02-17T12:40:00Z"/>
          <w:rFonts w:ascii="Times New Roman" w:hAnsi="Times New Roman" w:cs="Times New Roman"/>
          <w:sz w:val="24"/>
          <w:szCs w:val="24"/>
        </w:rPr>
      </w:pPr>
      <w:del w:id="91" w:author="Heidi Koger" w:date="2025-02-17T14:40:00Z" w16du:dateUtc="2025-02-17T12:40:00Z">
        <w:r w:rsidRPr="3136FED3" w:rsidDel="00D9159F">
          <w:rPr>
            <w:rFonts w:ascii="Times New Roman" w:hAnsi="Times New Roman" w:cs="Times New Roman"/>
            <w:sz w:val="24"/>
            <w:szCs w:val="24"/>
          </w:rPr>
          <w:delText>tahkekütusel töötava kütteseadme pass;</w:delText>
        </w:r>
      </w:del>
    </w:p>
    <w:p w14:paraId="2DC6BE5F" w14:textId="5F8C7B03" w:rsidR="00D620D0" w:rsidRPr="00D620D0" w:rsidDel="00D9159F" w:rsidRDefault="00D620D0" w:rsidP="00FC3A51">
      <w:pPr>
        <w:numPr>
          <w:ilvl w:val="0"/>
          <w:numId w:val="39"/>
        </w:numPr>
        <w:spacing w:after="0" w:line="240" w:lineRule="auto"/>
        <w:ind w:right="50" w:hanging="427"/>
        <w:jc w:val="both"/>
        <w:rPr>
          <w:del w:id="92" w:author="Heidi Koger" w:date="2025-02-17T14:40:00Z" w16du:dateUtc="2025-02-17T12:40:00Z"/>
          <w:rFonts w:ascii="Times New Roman" w:hAnsi="Times New Roman" w:cs="Times New Roman"/>
          <w:sz w:val="24"/>
          <w:szCs w:val="24"/>
        </w:rPr>
      </w:pPr>
      <w:del w:id="93" w:author="Heidi Koger" w:date="2025-02-17T14:40:00Z" w16du:dateUtc="2025-02-17T12:40:00Z">
        <w:r w:rsidRPr="00D620D0" w:rsidDel="00D9159F">
          <w:rPr>
            <w:rFonts w:ascii="Times New Roman" w:hAnsi="Times New Roman" w:cs="Times New Roman"/>
            <w:sz w:val="24"/>
            <w:szCs w:val="24"/>
          </w:rPr>
          <w:delText>väljaspool Euroopa majanduspiirkonda asuva tootja toodetud kütteseadme paigaldamisel seadme CE sertifikaat, vähemalt kaheaastane tootjagarantii seadmele ja vähemalt kaheaastane garantii seadme paigaldamistöödele;</w:delText>
        </w:r>
      </w:del>
    </w:p>
    <w:p w14:paraId="3C821D2D" w14:textId="39FB0F08" w:rsidR="00D620D0" w:rsidRDefault="00D620D0" w:rsidP="00FC3A51">
      <w:pPr>
        <w:numPr>
          <w:ilvl w:val="0"/>
          <w:numId w:val="39"/>
        </w:numPr>
        <w:spacing w:after="0" w:line="240" w:lineRule="auto"/>
        <w:ind w:right="50" w:hanging="427"/>
        <w:jc w:val="both"/>
        <w:rPr>
          <w:ins w:id="94" w:author="Andri Alliksoo" w:date="2025-01-22T17:18:00Z" w16du:dateUtc="2025-01-22T15:18:00Z"/>
          <w:rFonts w:ascii="Times New Roman" w:hAnsi="Times New Roman" w:cs="Times New Roman"/>
          <w:sz w:val="24"/>
          <w:szCs w:val="24"/>
        </w:rPr>
      </w:pPr>
      <w:r w:rsidRPr="00D620D0">
        <w:rPr>
          <w:rFonts w:ascii="Times New Roman" w:hAnsi="Times New Roman" w:cs="Times New Roman"/>
          <w:sz w:val="24"/>
          <w:szCs w:val="24"/>
        </w:rPr>
        <w:t>fotod toetatud tegevustest;</w:t>
      </w:r>
    </w:p>
    <w:p w14:paraId="74CFA984" w14:textId="728E4FC8" w:rsidR="00EE7704" w:rsidRPr="00D620D0" w:rsidDel="004D01DE" w:rsidRDefault="00D9159F" w:rsidP="00FC3A51">
      <w:pPr>
        <w:numPr>
          <w:ilvl w:val="0"/>
          <w:numId w:val="39"/>
        </w:numPr>
        <w:spacing w:after="0" w:line="240" w:lineRule="auto"/>
        <w:ind w:right="50" w:hanging="427"/>
        <w:jc w:val="both"/>
        <w:rPr>
          <w:del w:id="95" w:author="aili.sandre@sise.envir.ee" w:date="2025-02-26T09:09:00Z" w16du:dateUtc="2025-02-26T07:09:00Z"/>
          <w:rFonts w:ascii="Times New Roman" w:hAnsi="Times New Roman" w:cs="Times New Roman"/>
          <w:sz w:val="24"/>
          <w:szCs w:val="24"/>
        </w:rPr>
      </w:pPr>
      <w:ins w:id="96" w:author="Heidi Koger" w:date="2025-02-17T14:42:00Z" w16du:dateUtc="2025-02-17T12:42:00Z">
        <w:r w:rsidRPr="004D01DE">
          <w:rPr>
            <w:rFonts w:ascii="Times New Roman" w:hAnsi="Times New Roman" w:cs="Times New Roman"/>
            <w:sz w:val="24"/>
            <w:szCs w:val="24"/>
          </w:rPr>
          <w:t>dokument, mis kinnitab kütteseadme käesoleva määruse</w:t>
        </w:r>
      </w:ins>
      <w:r w:rsidR="004D01DE">
        <w:rPr>
          <w:rFonts w:ascii="Times New Roman" w:hAnsi="Times New Roman" w:cs="Times New Roman"/>
          <w:sz w:val="24"/>
          <w:szCs w:val="24"/>
        </w:rPr>
        <w:t xml:space="preserve"> </w:t>
      </w:r>
      <w:ins w:id="97" w:author="Heidi Koger" w:date="2025-02-17T14:42:00Z" w16du:dateUtc="2025-02-17T12:42:00Z">
        <w:r w:rsidRPr="004D01DE">
          <w:rPr>
            <w:rFonts w:ascii="Times New Roman" w:hAnsi="Times New Roman" w:cs="Times New Roman"/>
            <w:sz w:val="24"/>
            <w:szCs w:val="24"/>
          </w:rPr>
          <w:t>paragrahvi 6 lõigetes 11, 13, 14, 15 ja 18 sätestatud asjakohastele nõuetele vastavust</w:t>
        </w:r>
      </w:ins>
      <w:ins w:id="98" w:author="Andri Alliksoo" w:date="2025-01-22T17:18:00Z" w16du:dateUtc="2025-01-22T15:18:00Z">
        <w:r w:rsidR="00F72B2B" w:rsidRPr="004D01DE">
          <w:rPr>
            <w:rFonts w:ascii="Times New Roman" w:hAnsi="Times New Roman" w:cs="Times New Roman"/>
            <w:sz w:val="24"/>
            <w:szCs w:val="24"/>
          </w:rPr>
          <w:t>;</w:t>
        </w:r>
      </w:ins>
    </w:p>
    <w:p w14:paraId="66A618F1" w14:textId="3B9E4750" w:rsidR="00D620D0" w:rsidRPr="004D01DE" w:rsidRDefault="00D620D0" w:rsidP="00FC3A51">
      <w:pPr>
        <w:numPr>
          <w:ilvl w:val="0"/>
          <w:numId w:val="39"/>
        </w:numPr>
        <w:spacing w:after="0" w:line="240" w:lineRule="auto"/>
        <w:ind w:right="50" w:hanging="427"/>
        <w:jc w:val="both"/>
        <w:rPr>
          <w:rFonts w:ascii="Times New Roman" w:hAnsi="Times New Roman" w:cs="Times New Roman"/>
          <w:sz w:val="24"/>
          <w:szCs w:val="24"/>
        </w:rPr>
      </w:pPr>
      <w:del w:id="99" w:author="Andri Alliksoo" w:date="2025-01-22T11:17:00Z" w16du:dateUtc="2025-01-22T09:17:00Z">
        <w:r w:rsidRPr="004D01DE" w:rsidDel="00D620D0">
          <w:rPr>
            <w:rFonts w:ascii="Times New Roman" w:hAnsi="Times New Roman" w:cs="Times New Roman"/>
            <w:sz w:val="24"/>
            <w:szCs w:val="24"/>
          </w:rPr>
          <w:delText>ahju rekonstrueerimisel pottsepa kutsetunnistuse number;</w:delText>
        </w:r>
      </w:del>
    </w:p>
    <w:p w14:paraId="0780951A" w14:textId="22BEF749" w:rsidR="000A66C3" w:rsidRDefault="00D620D0" w:rsidP="00FC3A51">
      <w:pPr>
        <w:numPr>
          <w:ilvl w:val="0"/>
          <w:numId w:val="39"/>
        </w:numPr>
        <w:spacing w:after="0" w:line="240" w:lineRule="auto"/>
        <w:ind w:right="50" w:hanging="427"/>
        <w:jc w:val="both"/>
        <w:rPr>
          <w:rFonts w:ascii="Times New Roman" w:hAnsi="Times New Roman" w:cs="Times New Roman"/>
          <w:sz w:val="24"/>
          <w:szCs w:val="24"/>
        </w:rPr>
      </w:pPr>
      <w:r w:rsidRPr="00D620D0">
        <w:rPr>
          <w:rFonts w:ascii="Times New Roman" w:hAnsi="Times New Roman" w:cs="Times New Roman"/>
          <w:sz w:val="24"/>
          <w:szCs w:val="24"/>
        </w:rPr>
        <w:t>kaugküttega liitumisel kaugkütteettevõtjaga liitumist tõendav ostu-müügileping</w:t>
      </w:r>
      <w:ins w:id="100" w:author="Heidi Koger" w:date="2025-02-17T14:43:00Z" w16du:dateUtc="2025-02-17T12:43:00Z">
        <w:r w:rsidR="00D9159F" w:rsidRPr="00D9159F">
          <w:rPr>
            <w:rFonts w:ascii="Times New Roman" w:hAnsi="Times New Roman" w:cs="Times New Roman"/>
            <w:sz w:val="24"/>
            <w:szCs w:val="24"/>
          </w:rPr>
          <w:t>, mille sõlmimise kuupäev ei tohi olla varasem taotluse rahuldamise otsuse kuupäevast</w:t>
        </w:r>
      </w:ins>
      <w:r w:rsidRPr="00D620D0">
        <w:rPr>
          <w:rFonts w:ascii="Times New Roman" w:hAnsi="Times New Roman" w:cs="Times New Roman"/>
          <w:sz w:val="24"/>
          <w:szCs w:val="24"/>
        </w:rPr>
        <w:t>;</w:t>
      </w:r>
    </w:p>
    <w:p w14:paraId="0D17CE57" w14:textId="476DF91A" w:rsidR="00D620D0" w:rsidRDefault="00D620D0" w:rsidP="00FC3A51">
      <w:pPr>
        <w:numPr>
          <w:ilvl w:val="0"/>
          <w:numId w:val="39"/>
        </w:numPr>
        <w:spacing w:after="0" w:line="240" w:lineRule="auto"/>
        <w:ind w:right="50" w:hanging="427"/>
        <w:jc w:val="both"/>
        <w:rPr>
          <w:rFonts w:ascii="Times New Roman" w:hAnsi="Times New Roman" w:cs="Times New Roman"/>
          <w:sz w:val="24"/>
          <w:szCs w:val="24"/>
        </w:rPr>
      </w:pPr>
      <w:r w:rsidRPr="00D620D0">
        <w:rPr>
          <w:rFonts w:ascii="Times New Roman" w:eastAsia="Arial" w:hAnsi="Times New Roman" w:cs="Times New Roman"/>
          <w:sz w:val="24"/>
          <w:szCs w:val="24"/>
        </w:rPr>
        <w:t xml:space="preserve"> </w:t>
      </w:r>
      <w:r w:rsidRPr="00D620D0">
        <w:rPr>
          <w:rFonts w:ascii="Times New Roman" w:hAnsi="Times New Roman" w:cs="Times New Roman"/>
          <w:sz w:val="24"/>
          <w:szCs w:val="24"/>
        </w:rPr>
        <w:t>dokumendid, mille esitamise nõue on välja toodud taotluse rahuldamise otsuses;</w:t>
      </w:r>
    </w:p>
    <w:p w14:paraId="307874E4" w14:textId="1C1B929F" w:rsidR="00BA4E15" w:rsidRPr="00BA4E15" w:rsidRDefault="000A66C3" w:rsidP="00BA4E15">
      <w:pPr>
        <w:numPr>
          <w:ilvl w:val="0"/>
          <w:numId w:val="39"/>
        </w:numPr>
        <w:spacing w:after="0" w:line="240" w:lineRule="auto"/>
        <w:ind w:right="50" w:hanging="427"/>
        <w:jc w:val="both"/>
        <w:rPr>
          <w:rFonts w:ascii="Times New Roman" w:hAnsi="Times New Roman" w:cs="Times New Roman"/>
          <w:sz w:val="24"/>
          <w:szCs w:val="24"/>
        </w:rPr>
      </w:pPr>
      <w:r>
        <w:rPr>
          <w:rFonts w:ascii="Times New Roman" w:hAnsi="Times New Roman" w:cs="Times New Roman"/>
          <w:sz w:val="24"/>
          <w:szCs w:val="24"/>
        </w:rPr>
        <w:t xml:space="preserve"> </w:t>
      </w:r>
      <w:r w:rsidR="00BA4E15">
        <w:rPr>
          <w:rFonts w:ascii="Times New Roman" w:hAnsi="Times New Roman" w:cs="Times New Roman"/>
          <w:sz w:val="24"/>
          <w:szCs w:val="24"/>
        </w:rPr>
        <w:t>v</w:t>
      </w:r>
      <w:r w:rsidR="00D620D0" w:rsidRPr="000A66C3">
        <w:rPr>
          <w:rFonts w:ascii="Times New Roman" w:hAnsi="Times New Roman" w:cs="Times New Roman"/>
          <w:sz w:val="24"/>
          <w:szCs w:val="24"/>
        </w:rPr>
        <w:t>ajaduse</w:t>
      </w:r>
      <w:r w:rsidR="004D01DE">
        <w:rPr>
          <w:rFonts w:ascii="Times New Roman" w:hAnsi="Times New Roman" w:cs="Times New Roman"/>
          <w:sz w:val="24"/>
          <w:szCs w:val="24"/>
        </w:rPr>
        <w:t xml:space="preserve"> korra</w:t>
      </w:r>
      <w:r w:rsidR="00D620D0" w:rsidRPr="000A66C3">
        <w:rPr>
          <w:rFonts w:ascii="Times New Roman" w:hAnsi="Times New Roman" w:cs="Times New Roman"/>
          <w:sz w:val="24"/>
          <w:szCs w:val="24"/>
        </w:rPr>
        <w:t xml:space="preserve">l dokumendid, mis tõendavad toetatavate tegevuste </w:t>
      </w:r>
      <w:r w:rsidR="004D01DE">
        <w:rPr>
          <w:rFonts w:ascii="Times New Roman" w:hAnsi="Times New Roman" w:cs="Times New Roman"/>
          <w:sz w:val="24"/>
          <w:szCs w:val="24"/>
        </w:rPr>
        <w:t>elluviimist</w:t>
      </w:r>
      <w:r w:rsidR="00D620D0" w:rsidRPr="000A66C3">
        <w:rPr>
          <w:rFonts w:ascii="Times New Roman" w:hAnsi="Times New Roman" w:cs="Times New Roman"/>
          <w:sz w:val="24"/>
          <w:szCs w:val="24"/>
        </w:rPr>
        <w:t xml:space="preserve"> abikõlblikkuse perioodil.</w:t>
      </w:r>
    </w:p>
    <w:p w14:paraId="076239A0" w14:textId="633CAC74" w:rsidR="004618D7" w:rsidRPr="00BB6B2F" w:rsidRDefault="00D92180" w:rsidP="00FC3A51">
      <w:pPr>
        <w:spacing w:after="0" w:line="240" w:lineRule="auto"/>
        <w:jc w:val="both"/>
        <w:rPr>
          <w:rFonts w:ascii="Times New Roman" w:hAnsi="Times New Roman" w:cs="Times New Roman"/>
          <w:sz w:val="24"/>
          <w:szCs w:val="24"/>
        </w:rPr>
      </w:pPr>
      <w:r w:rsidRPr="00BB6B2F">
        <w:rPr>
          <w:rFonts w:ascii="Times New Roman" w:hAnsi="Times New Roman" w:cs="Times New Roman"/>
          <w:sz w:val="24"/>
          <w:szCs w:val="24"/>
        </w:rPr>
        <w:t xml:space="preserve">Kindlasummalise makse </w:t>
      </w:r>
      <w:r w:rsidR="004618D7" w:rsidRPr="00BB6B2F">
        <w:rPr>
          <w:rFonts w:ascii="Times New Roman" w:hAnsi="Times New Roman" w:cs="Times New Roman"/>
          <w:sz w:val="24"/>
          <w:szCs w:val="24"/>
        </w:rPr>
        <w:t>saamiseks punktis 1.5.2 toodud kaugkütte liitumise tõenduseks esitatakse järgmised tõendusdokumendid</w:t>
      </w:r>
      <w:r w:rsidRPr="00BB6B2F">
        <w:rPr>
          <w:rFonts w:ascii="Times New Roman" w:hAnsi="Times New Roman" w:cs="Times New Roman"/>
          <w:sz w:val="24"/>
          <w:szCs w:val="24"/>
        </w:rPr>
        <w:t>, arvestades, et toetuse maksmise eelduseks kaugküttega liitumise korral on kaugküttega liitunud elamu, mida tõendatakse TAT</w:t>
      </w:r>
      <w:r w:rsidR="004D01DE">
        <w:rPr>
          <w:rFonts w:ascii="Times New Roman" w:hAnsi="Times New Roman" w:cs="Times New Roman"/>
          <w:sz w:val="24"/>
          <w:szCs w:val="24"/>
        </w:rPr>
        <w:t>-</w:t>
      </w:r>
      <w:r w:rsidRPr="00BB6B2F">
        <w:rPr>
          <w:rFonts w:ascii="Times New Roman" w:hAnsi="Times New Roman" w:cs="Times New Roman"/>
          <w:sz w:val="24"/>
          <w:szCs w:val="24"/>
        </w:rPr>
        <w:t>s nimetatud dokumenti</w:t>
      </w:r>
      <w:r w:rsidR="00D9159F">
        <w:rPr>
          <w:rFonts w:ascii="Times New Roman" w:hAnsi="Times New Roman" w:cs="Times New Roman"/>
          <w:sz w:val="24"/>
          <w:szCs w:val="24"/>
        </w:rPr>
        <w:t>ga</w:t>
      </w:r>
      <w:r w:rsidR="001D79D2" w:rsidRPr="00BB6B2F">
        <w:rPr>
          <w:rFonts w:ascii="Times New Roman" w:hAnsi="Times New Roman" w:cs="Times New Roman"/>
          <w:sz w:val="24"/>
          <w:szCs w:val="24"/>
        </w:rPr>
        <w:t>:</w:t>
      </w:r>
    </w:p>
    <w:p w14:paraId="6273454A" w14:textId="6ED95F54" w:rsidR="004618D7" w:rsidRPr="00BB6B2F" w:rsidRDefault="001D79D2" w:rsidP="00FC3A51">
      <w:pPr>
        <w:pStyle w:val="Loendilik"/>
        <w:numPr>
          <w:ilvl w:val="0"/>
          <w:numId w:val="33"/>
        </w:numPr>
        <w:spacing w:after="0" w:line="240" w:lineRule="auto"/>
        <w:jc w:val="both"/>
        <w:rPr>
          <w:rFonts w:ascii="Times New Roman" w:hAnsi="Times New Roman" w:cs="Times New Roman"/>
          <w:sz w:val="24"/>
          <w:szCs w:val="24"/>
        </w:rPr>
      </w:pPr>
      <w:r w:rsidRPr="00BB6B2F">
        <w:rPr>
          <w:rFonts w:ascii="Times New Roman" w:hAnsi="Times New Roman" w:cs="Times New Roman"/>
          <w:sz w:val="24"/>
          <w:szCs w:val="24"/>
        </w:rPr>
        <w:t>e</w:t>
      </w:r>
      <w:r w:rsidR="004618D7" w:rsidRPr="00BB6B2F">
        <w:rPr>
          <w:rFonts w:ascii="Times New Roman" w:hAnsi="Times New Roman" w:cs="Times New Roman"/>
          <w:sz w:val="24"/>
          <w:szCs w:val="24"/>
        </w:rPr>
        <w:t>elarveprojekt, millest nähtub kulude orienteer</w:t>
      </w:r>
      <w:r w:rsidR="00B1084F" w:rsidRPr="00BB6B2F">
        <w:rPr>
          <w:rFonts w:ascii="Times New Roman" w:hAnsi="Times New Roman" w:cs="Times New Roman"/>
          <w:sz w:val="24"/>
          <w:szCs w:val="24"/>
        </w:rPr>
        <w:t>i</w:t>
      </w:r>
      <w:r w:rsidR="004618D7" w:rsidRPr="00BB6B2F">
        <w:rPr>
          <w:rFonts w:ascii="Times New Roman" w:hAnsi="Times New Roman" w:cs="Times New Roman"/>
          <w:sz w:val="24"/>
          <w:szCs w:val="24"/>
        </w:rPr>
        <w:t>v maksumus ja millelt määratakse toetusest hüvitatav määr</w:t>
      </w:r>
      <w:r w:rsidRPr="00BB6B2F">
        <w:rPr>
          <w:rFonts w:ascii="Times New Roman" w:hAnsi="Times New Roman" w:cs="Times New Roman"/>
          <w:sz w:val="24"/>
          <w:szCs w:val="24"/>
        </w:rPr>
        <w:t>;</w:t>
      </w:r>
    </w:p>
    <w:p w14:paraId="72ACF422" w14:textId="56C4BC0B" w:rsidR="00995A28" w:rsidRDefault="001D79D2" w:rsidP="00FC3A51">
      <w:pPr>
        <w:pStyle w:val="Loendilik"/>
        <w:numPr>
          <w:ilvl w:val="0"/>
          <w:numId w:val="33"/>
        </w:numPr>
        <w:spacing w:after="0" w:line="240" w:lineRule="auto"/>
        <w:jc w:val="both"/>
        <w:rPr>
          <w:rFonts w:ascii="Times New Roman" w:hAnsi="Times New Roman" w:cs="Times New Roman"/>
          <w:sz w:val="24"/>
          <w:szCs w:val="24"/>
        </w:rPr>
      </w:pPr>
      <w:del w:id="101" w:author="Heidi Koger" w:date="2025-02-17T14:49:00Z" w16du:dateUtc="2025-02-17T12:49:00Z">
        <w:r w:rsidRPr="00BB6B2F" w:rsidDel="00D64D8E">
          <w:rPr>
            <w:rFonts w:ascii="Times New Roman" w:hAnsi="Times New Roman" w:cs="Times New Roman"/>
            <w:sz w:val="24"/>
            <w:szCs w:val="24"/>
          </w:rPr>
          <w:lastRenderedPageBreak/>
          <w:delText>s</w:delText>
        </w:r>
        <w:r w:rsidR="004618D7" w:rsidRPr="00BB6B2F" w:rsidDel="00D64D8E">
          <w:rPr>
            <w:rFonts w:ascii="Times New Roman" w:hAnsi="Times New Roman" w:cs="Times New Roman"/>
            <w:sz w:val="24"/>
            <w:szCs w:val="24"/>
          </w:rPr>
          <w:delText>õlmitud leping(ud), sh liitumisleping</w:delText>
        </w:r>
        <w:r w:rsidR="00D92180" w:rsidRPr="00BB6B2F" w:rsidDel="00D64D8E">
          <w:rPr>
            <w:rFonts w:ascii="Times New Roman" w:hAnsi="Times New Roman" w:cs="Times New Roman"/>
            <w:sz w:val="24"/>
            <w:szCs w:val="24"/>
          </w:rPr>
          <w:delText>.</w:delText>
        </w:r>
        <w:r w:rsidR="12D5D01A" w:rsidRPr="00BB6B2F" w:rsidDel="00D64D8E">
          <w:rPr>
            <w:rFonts w:ascii="Times New Roman" w:hAnsi="Times New Roman" w:cs="Times New Roman"/>
            <w:sz w:val="24"/>
            <w:szCs w:val="24"/>
          </w:rPr>
          <w:delText xml:space="preserve"> </w:delText>
        </w:r>
      </w:del>
      <w:del w:id="102" w:author="aili.sandre@sise.envir.ee" w:date="2025-02-26T09:09:00Z" w16du:dateUtc="2025-02-26T07:09:00Z">
        <w:r w:rsidR="00995A28" w:rsidRPr="00BB6B2F" w:rsidDel="004D01DE">
          <w:rPr>
            <w:rFonts w:ascii="Times New Roman" w:hAnsi="Times New Roman" w:cs="Times New Roman"/>
            <w:sz w:val="24"/>
            <w:szCs w:val="24"/>
          </w:rPr>
          <w:delText>K</w:delText>
        </w:r>
      </w:del>
      <w:ins w:id="103" w:author="Eerika Purgel" w:date="2025-03-04T12:08:00Z" w16du:dateUtc="2025-03-04T10:08:00Z">
        <w:r w:rsidR="00FC29E2">
          <w:rPr>
            <w:rFonts w:ascii="Times New Roman" w:hAnsi="Times New Roman" w:cs="Times New Roman"/>
            <w:sz w:val="24"/>
            <w:szCs w:val="24"/>
          </w:rPr>
          <w:t>k</w:t>
        </w:r>
      </w:ins>
      <w:r w:rsidR="00995A28" w:rsidRPr="00BB6B2F">
        <w:rPr>
          <w:rFonts w:ascii="Times New Roman" w:hAnsi="Times New Roman" w:cs="Times New Roman"/>
          <w:sz w:val="24"/>
          <w:szCs w:val="24"/>
        </w:rPr>
        <w:t xml:space="preserve">augkütte teenindaja ettevõtjaga sõlmitud </w:t>
      </w:r>
      <w:ins w:id="104" w:author="Heidi Koger" w:date="2025-02-17T14:49:00Z" w16du:dateUtc="2025-02-17T12:49:00Z">
        <w:r w:rsidR="00D64D8E">
          <w:rPr>
            <w:rFonts w:ascii="Times New Roman" w:hAnsi="Times New Roman" w:cs="Times New Roman"/>
            <w:sz w:val="24"/>
            <w:szCs w:val="24"/>
          </w:rPr>
          <w:t>liitumist tõendav ostu</w:t>
        </w:r>
      </w:ins>
      <w:ins w:id="105" w:author="Heidi Koger" w:date="2025-02-17T14:50:00Z" w16du:dateUtc="2025-02-17T12:50:00Z">
        <w:r w:rsidR="00D64D8E">
          <w:rPr>
            <w:rFonts w:ascii="Times New Roman" w:hAnsi="Times New Roman" w:cs="Times New Roman"/>
            <w:sz w:val="24"/>
            <w:szCs w:val="24"/>
          </w:rPr>
          <w:t>-müügileping</w:t>
        </w:r>
      </w:ins>
      <w:del w:id="106" w:author="Heidi Koger" w:date="2025-02-17T14:49:00Z" w16du:dateUtc="2025-02-17T12:49:00Z">
        <w:r w:rsidR="00995A28" w:rsidRPr="00BB6B2F" w:rsidDel="00D64D8E">
          <w:rPr>
            <w:rFonts w:ascii="Times New Roman" w:hAnsi="Times New Roman" w:cs="Times New Roman"/>
            <w:sz w:val="24"/>
            <w:szCs w:val="24"/>
          </w:rPr>
          <w:delText>teenusleping</w:delText>
        </w:r>
      </w:del>
      <w:ins w:id="107" w:author="Heidi Koger" w:date="2025-02-17T14:50:00Z" w16du:dateUtc="2025-02-17T12:50:00Z">
        <w:r w:rsidR="00D64D8E" w:rsidRPr="00D64D8E">
          <w:rPr>
            <w:rFonts w:ascii="Times New Roman" w:hAnsi="Times New Roman" w:cs="Times New Roman"/>
            <w:sz w:val="24"/>
            <w:szCs w:val="24"/>
          </w:rPr>
          <w:t xml:space="preserve">, mille </w:t>
        </w:r>
      </w:ins>
      <w:del w:id="108" w:author="Heidi Koger" w:date="2025-02-17T14:50:00Z" w16du:dateUtc="2025-02-17T12:50:00Z">
        <w:r w:rsidR="00995A28" w:rsidRPr="00BB6B2F" w:rsidDel="00D64D8E">
          <w:rPr>
            <w:rFonts w:ascii="Times New Roman" w:hAnsi="Times New Roman" w:cs="Times New Roman"/>
            <w:sz w:val="24"/>
            <w:szCs w:val="24"/>
          </w:rPr>
          <w:delText xml:space="preserve">. Teenuslepingu </w:delText>
        </w:r>
      </w:del>
      <w:r w:rsidR="00995A28" w:rsidRPr="00BB6B2F">
        <w:rPr>
          <w:rFonts w:ascii="Times New Roman" w:hAnsi="Times New Roman" w:cs="Times New Roman"/>
          <w:sz w:val="24"/>
          <w:szCs w:val="24"/>
        </w:rPr>
        <w:t>sõlmimise kuupäev ei tohi olla varasem taotluse rahuldamise otsuse kuupäevast.</w:t>
      </w:r>
      <w:r w:rsidR="000A66C3">
        <w:rPr>
          <w:rFonts w:ascii="Times New Roman" w:hAnsi="Times New Roman" w:cs="Times New Roman"/>
          <w:sz w:val="24"/>
          <w:szCs w:val="24"/>
        </w:rPr>
        <w:t xml:space="preserve"> </w:t>
      </w:r>
      <w:r w:rsidR="000A66C3" w:rsidRPr="000A66C3">
        <w:rPr>
          <w:rFonts w:ascii="Times New Roman" w:hAnsi="Times New Roman" w:cs="Times New Roman"/>
          <w:sz w:val="24"/>
          <w:szCs w:val="24"/>
        </w:rPr>
        <w:t>Krundisisese kaugkütte rajamise kulusid kuludokumentide alusel ei hüvitata</w:t>
      </w:r>
      <w:r w:rsidR="000A66C3">
        <w:rPr>
          <w:rFonts w:ascii="Times New Roman" w:hAnsi="Times New Roman" w:cs="Times New Roman"/>
          <w:sz w:val="24"/>
          <w:szCs w:val="24"/>
        </w:rPr>
        <w:t>.</w:t>
      </w:r>
    </w:p>
    <w:p w14:paraId="3B01DB40" w14:textId="77777777" w:rsidR="000A66C3" w:rsidRPr="000A66C3" w:rsidRDefault="000A66C3" w:rsidP="00FC3A51">
      <w:pPr>
        <w:spacing w:after="0" w:line="240" w:lineRule="auto"/>
        <w:jc w:val="both"/>
        <w:rPr>
          <w:rFonts w:ascii="Times New Roman" w:hAnsi="Times New Roman" w:cs="Times New Roman"/>
          <w:sz w:val="24"/>
          <w:szCs w:val="24"/>
        </w:rPr>
      </w:pPr>
      <w:r w:rsidRPr="000A66C3">
        <w:rPr>
          <w:rFonts w:ascii="Times New Roman" w:hAnsi="Times New Roman" w:cs="Times New Roman"/>
          <w:sz w:val="24"/>
          <w:szCs w:val="24"/>
        </w:rPr>
        <w:t>Kui ühikuhinna maksmise aluseks on tükk või jooksvates meetrites arvestus (nt korstnasüsteemi uuendamine), siis selle mahu määrab taotluses toetuse saaja.</w:t>
      </w:r>
    </w:p>
    <w:p w14:paraId="140955A0" w14:textId="24C67A73" w:rsidR="00AD1290" w:rsidRPr="00BB6B2F" w:rsidRDefault="00AD1290" w:rsidP="00FC3A51">
      <w:pPr>
        <w:spacing w:after="0" w:line="240" w:lineRule="auto"/>
        <w:jc w:val="both"/>
        <w:rPr>
          <w:rFonts w:ascii="Times New Roman" w:hAnsi="Times New Roman" w:cs="Times New Roman"/>
          <w:sz w:val="24"/>
          <w:szCs w:val="24"/>
        </w:rPr>
      </w:pPr>
      <w:ins w:id="109" w:author="Andri Alliksoo" w:date="2025-01-13T13:26:00Z" w16du:dateUtc="2025-01-13T11:26:00Z">
        <w:r w:rsidRPr="00BB6B2F">
          <w:rPr>
            <w:rFonts w:ascii="Times New Roman" w:hAnsi="Times New Roman" w:cs="Times New Roman"/>
            <w:sz w:val="24"/>
            <w:szCs w:val="24"/>
          </w:rPr>
          <w:t xml:space="preserve">Kindlasummalise makse saamiseks punktis 1.5.2 toodud </w:t>
        </w:r>
        <w:r w:rsidR="00E43D43">
          <w:rPr>
            <w:rFonts w:ascii="Times New Roman" w:hAnsi="Times New Roman" w:cs="Times New Roman"/>
            <w:sz w:val="24"/>
            <w:szCs w:val="24"/>
          </w:rPr>
          <w:t>pliidi ehitamise</w:t>
        </w:r>
      </w:ins>
      <w:ins w:id="110" w:author="Heidi Koger" w:date="2025-02-17T14:51:00Z" w16du:dateUtc="2025-02-17T12:51:00Z">
        <w:r w:rsidR="00D64D8E">
          <w:rPr>
            <w:rFonts w:ascii="Times New Roman" w:hAnsi="Times New Roman" w:cs="Times New Roman"/>
            <w:sz w:val="24"/>
            <w:szCs w:val="24"/>
          </w:rPr>
          <w:t xml:space="preserve"> või paigaldamise</w:t>
        </w:r>
      </w:ins>
      <w:ins w:id="111" w:author="Andri Alliksoo" w:date="2025-01-13T13:26:00Z" w16du:dateUtc="2025-01-13T11:26:00Z">
        <w:r w:rsidRPr="00BB6B2F">
          <w:rPr>
            <w:rFonts w:ascii="Times New Roman" w:hAnsi="Times New Roman" w:cs="Times New Roman"/>
            <w:sz w:val="24"/>
            <w:szCs w:val="24"/>
          </w:rPr>
          <w:t xml:space="preserve"> tõenduseks esitatakse TAT</w:t>
        </w:r>
      </w:ins>
      <w:ins w:id="112" w:author="Heidi Koger" w:date="2025-02-17T14:51:00Z" w16du:dateUtc="2025-02-17T12:51:00Z">
        <w:r w:rsidR="00D64D8E">
          <w:rPr>
            <w:rFonts w:ascii="Times New Roman" w:hAnsi="Times New Roman" w:cs="Times New Roman"/>
            <w:sz w:val="24"/>
            <w:szCs w:val="24"/>
          </w:rPr>
          <w:t xml:space="preserve"> §</w:t>
        </w:r>
      </w:ins>
      <w:ins w:id="113" w:author="Heidi Koger" w:date="2025-02-17T14:52:00Z" w16du:dateUtc="2025-02-17T12:52:00Z">
        <w:r w:rsidR="00D64D8E">
          <w:rPr>
            <w:rFonts w:ascii="Times New Roman" w:hAnsi="Times New Roman" w:cs="Times New Roman"/>
            <w:sz w:val="24"/>
            <w:szCs w:val="24"/>
          </w:rPr>
          <w:t xml:space="preserve"> 23 lõikes 4 </w:t>
        </w:r>
      </w:ins>
      <w:ins w:id="114" w:author="Andri Alliksoo" w:date="2025-01-13T13:26:00Z" w16du:dateUtc="2025-01-13T11:26:00Z">
        <w:r w:rsidRPr="00BB6B2F">
          <w:rPr>
            <w:rFonts w:ascii="Times New Roman" w:hAnsi="Times New Roman" w:cs="Times New Roman"/>
            <w:sz w:val="24"/>
            <w:szCs w:val="24"/>
          </w:rPr>
          <w:t>nimetatud dokumen</w:t>
        </w:r>
      </w:ins>
      <w:ins w:id="115" w:author="Heidi Koger" w:date="2025-02-17T14:53:00Z" w16du:dateUtc="2025-02-17T12:53:00Z">
        <w:r w:rsidR="00D64D8E">
          <w:rPr>
            <w:rFonts w:ascii="Times New Roman" w:hAnsi="Times New Roman" w:cs="Times New Roman"/>
            <w:sz w:val="24"/>
            <w:szCs w:val="24"/>
          </w:rPr>
          <w:t>d</w:t>
        </w:r>
      </w:ins>
      <w:ins w:id="116" w:author="Andri Alliksoo" w:date="2025-01-13T13:26:00Z" w16du:dateUtc="2025-01-13T11:26:00Z">
        <w:r w:rsidRPr="00BB6B2F">
          <w:rPr>
            <w:rFonts w:ascii="Times New Roman" w:hAnsi="Times New Roman" w:cs="Times New Roman"/>
            <w:sz w:val="24"/>
            <w:szCs w:val="24"/>
          </w:rPr>
          <w:t>id</w:t>
        </w:r>
      </w:ins>
      <w:ins w:id="117" w:author="Heidi Koger" w:date="2025-02-17T14:53:00Z" w16du:dateUtc="2025-02-17T12:53:00Z">
        <w:r w:rsidR="00D64D8E">
          <w:rPr>
            <w:rFonts w:ascii="Times New Roman" w:hAnsi="Times New Roman" w:cs="Times New Roman"/>
            <w:sz w:val="24"/>
            <w:szCs w:val="24"/>
          </w:rPr>
          <w:t>.</w:t>
        </w:r>
      </w:ins>
    </w:p>
    <w:p w14:paraId="5A24B65B" w14:textId="21644077" w:rsidR="00535C8D" w:rsidRDefault="00995A28">
      <w:pPr>
        <w:spacing w:after="0" w:line="240" w:lineRule="auto"/>
        <w:jc w:val="both"/>
        <w:rPr>
          <w:rFonts w:ascii="Times New Roman" w:hAnsi="Times New Roman" w:cs="Times New Roman"/>
          <w:sz w:val="24"/>
          <w:szCs w:val="24"/>
        </w:rPr>
      </w:pPr>
      <w:r w:rsidRPr="000A66C3">
        <w:rPr>
          <w:rFonts w:ascii="Times New Roman" w:hAnsi="Times New Roman" w:cs="Times New Roman"/>
          <w:sz w:val="24"/>
          <w:szCs w:val="24"/>
        </w:rPr>
        <w:t>Vajaduse</w:t>
      </w:r>
      <w:r w:rsidR="004D01DE">
        <w:rPr>
          <w:rFonts w:ascii="Times New Roman" w:hAnsi="Times New Roman" w:cs="Times New Roman"/>
          <w:sz w:val="24"/>
          <w:szCs w:val="24"/>
        </w:rPr>
        <w:t xml:space="preserve"> korra</w:t>
      </w:r>
      <w:r w:rsidRPr="000A66C3">
        <w:rPr>
          <w:rFonts w:ascii="Times New Roman" w:hAnsi="Times New Roman" w:cs="Times New Roman"/>
          <w:sz w:val="24"/>
          <w:szCs w:val="24"/>
        </w:rPr>
        <w:t>l</w:t>
      </w:r>
      <w:r w:rsidR="00CC4ED3" w:rsidRPr="000A66C3">
        <w:rPr>
          <w:rFonts w:ascii="Times New Roman" w:hAnsi="Times New Roman" w:cs="Times New Roman"/>
          <w:sz w:val="24"/>
          <w:szCs w:val="24"/>
        </w:rPr>
        <w:t xml:space="preserve"> te</w:t>
      </w:r>
      <w:r w:rsidR="004D01DE">
        <w:rPr>
          <w:rFonts w:ascii="Times New Roman" w:hAnsi="Times New Roman" w:cs="Times New Roman"/>
          <w:sz w:val="24"/>
          <w:szCs w:val="24"/>
        </w:rPr>
        <w:t>hakse</w:t>
      </w:r>
      <w:r w:rsidR="00CC4ED3" w:rsidRPr="000A66C3">
        <w:rPr>
          <w:rFonts w:ascii="Times New Roman" w:hAnsi="Times New Roman" w:cs="Times New Roman"/>
          <w:sz w:val="24"/>
          <w:szCs w:val="24"/>
        </w:rPr>
        <w:t xml:space="preserve"> kohapealseid kontrolltoiminguid</w:t>
      </w:r>
      <w:r w:rsidRPr="000A66C3">
        <w:rPr>
          <w:rFonts w:ascii="Times New Roman" w:hAnsi="Times New Roman" w:cs="Times New Roman"/>
          <w:sz w:val="24"/>
          <w:szCs w:val="24"/>
        </w:rPr>
        <w:t>.</w:t>
      </w:r>
    </w:p>
    <w:p w14:paraId="23B15D3F" w14:textId="77777777" w:rsidR="004D01DE" w:rsidRPr="000A66C3" w:rsidRDefault="004D01DE" w:rsidP="00FC3A51">
      <w:pPr>
        <w:spacing w:after="0" w:line="240" w:lineRule="auto"/>
        <w:jc w:val="both"/>
        <w:rPr>
          <w:rFonts w:ascii="Times New Roman" w:hAnsi="Times New Roman" w:cs="Times New Roman"/>
          <w:sz w:val="24"/>
          <w:szCs w:val="24"/>
        </w:rPr>
      </w:pPr>
    </w:p>
    <w:p w14:paraId="6AB01618" w14:textId="4453B7D1" w:rsidR="00D8634B" w:rsidRPr="000A66C3" w:rsidRDefault="005C536C" w:rsidP="00FC3A51">
      <w:pPr>
        <w:pStyle w:val="Pealkiri2"/>
        <w:numPr>
          <w:ilvl w:val="0"/>
          <w:numId w:val="0"/>
        </w:numPr>
        <w:spacing w:before="0" w:line="240" w:lineRule="auto"/>
        <w:ind w:left="576" w:hanging="576"/>
        <w:rPr>
          <w:rFonts w:ascii="Times New Roman" w:hAnsi="Times New Roman" w:cs="Times New Roman"/>
          <w:sz w:val="24"/>
          <w:szCs w:val="24"/>
        </w:rPr>
      </w:pPr>
      <w:r w:rsidRPr="000A66C3">
        <w:rPr>
          <w:rFonts w:ascii="Times New Roman" w:hAnsi="Times New Roman" w:cs="Times New Roman"/>
          <w:sz w:val="24"/>
          <w:szCs w:val="24"/>
        </w:rPr>
        <w:t>1.</w:t>
      </w:r>
      <w:r w:rsidR="00331879" w:rsidRPr="000A66C3">
        <w:rPr>
          <w:rFonts w:ascii="Times New Roman" w:hAnsi="Times New Roman" w:cs="Times New Roman"/>
          <w:sz w:val="24"/>
          <w:szCs w:val="24"/>
        </w:rPr>
        <w:t>7</w:t>
      </w:r>
      <w:r w:rsidRPr="000A66C3">
        <w:rPr>
          <w:rFonts w:ascii="Times New Roman" w:hAnsi="Times New Roman" w:cs="Times New Roman"/>
          <w:sz w:val="24"/>
          <w:szCs w:val="24"/>
        </w:rPr>
        <w:t xml:space="preserve"> </w:t>
      </w:r>
      <w:r w:rsidR="00D8634B" w:rsidRPr="000A66C3">
        <w:rPr>
          <w:rFonts w:ascii="Times New Roman" w:hAnsi="Times New Roman" w:cs="Times New Roman"/>
          <w:sz w:val="24"/>
          <w:szCs w:val="24"/>
        </w:rPr>
        <w:t>Standardiseeritud ühikuhinna korrigeerimine</w:t>
      </w:r>
    </w:p>
    <w:p w14:paraId="5AF192ED" w14:textId="7286A3DE" w:rsidR="000A66C3" w:rsidRPr="000A66C3" w:rsidRDefault="000A66C3" w:rsidP="00FC3A51">
      <w:pPr>
        <w:spacing w:after="0" w:line="240" w:lineRule="auto"/>
        <w:ind w:left="-5" w:right="50"/>
        <w:jc w:val="both"/>
        <w:rPr>
          <w:rFonts w:ascii="Times New Roman" w:hAnsi="Times New Roman" w:cs="Times New Roman"/>
          <w:sz w:val="24"/>
          <w:szCs w:val="24"/>
        </w:rPr>
      </w:pPr>
      <w:r w:rsidRPr="000A66C3">
        <w:rPr>
          <w:rFonts w:ascii="Times New Roman" w:hAnsi="Times New Roman" w:cs="Times New Roman"/>
          <w:sz w:val="24"/>
          <w:szCs w:val="24"/>
        </w:rPr>
        <w:t>Kulumudeli hinnad on põhistatud 2022. a algandmete keskmiste hindade alusel. Kui toetusmeetme kestvuse ajal selgub, et standardiseeritud ühikuhind ei vasta enam turuolukorrale, siis korrigeeritakse vajaduse korral hindu olemasolevate hindade põhjal, n</w:t>
      </w:r>
      <w:r w:rsidR="004D01DE">
        <w:rPr>
          <w:rFonts w:ascii="Times New Roman" w:hAnsi="Times New Roman" w:cs="Times New Roman"/>
          <w:sz w:val="24"/>
          <w:szCs w:val="24"/>
        </w:rPr>
        <w:t>äiteks</w:t>
      </w:r>
      <w:r w:rsidRPr="000A66C3">
        <w:rPr>
          <w:rFonts w:ascii="Times New Roman" w:hAnsi="Times New Roman" w:cs="Times New Roman"/>
          <w:sz w:val="24"/>
          <w:szCs w:val="24"/>
        </w:rPr>
        <w:t xml:space="preserve"> kui tarbijahinnaindeks on muutunud </w:t>
      </w:r>
      <w:hyperlink r:id="rId12">
        <w:r w:rsidRPr="000A66C3">
          <w:rPr>
            <w:rFonts w:ascii="Times New Roman" w:hAnsi="Times New Roman" w:cs="Times New Roman"/>
            <w:sz w:val="24"/>
            <w:szCs w:val="24"/>
          </w:rPr>
          <w:t>(</w:t>
        </w:r>
      </w:hyperlink>
      <w:hyperlink r:id="rId13">
        <w:r w:rsidRPr="000A66C3">
          <w:rPr>
            <w:rFonts w:ascii="Times New Roman" w:hAnsi="Times New Roman" w:cs="Times New Roman"/>
            <w:color w:val="0000FF"/>
            <w:sz w:val="24"/>
            <w:szCs w:val="24"/>
            <w:u w:val="single" w:color="0000FF"/>
          </w:rPr>
          <w:t>Tarbijahinnaindeks | Statistikaamet</w:t>
        </w:r>
      </w:hyperlink>
      <w:hyperlink r:id="rId14">
        <w:r w:rsidRPr="000A66C3">
          <w:rPr>
            <w:rFonts w:ascii="Times New Roman" w:hAnsi="Times New Roman" w:cs="Times New Roman"/>
            <w:sz w:val="24"/>
            <w:szCs w:val="24"/>
          </w:rPr>
          <w:t>)</w:t>
        </w:r>
      </w:hyperlink>
      <w:r w:rsidRPr="000A66C3">
        <w:rPr>
          <w:rFonts w:ascii="Times New Roman" w:hAnsi="Times New Roman" w:cs="Times New Roman"/>
          <w:sz w:val="24"/>
          <w:szCs w:val="24"/>
        </w:rPr>
        <w:t xml:space="preserve"> rohkem kui 20%. Lisaks on võimalik hindu korrigeerida rakendusüksuse infole tuginedes (nt arvestades turuosaliste tagasisidet analoogsetes skeemides).</w:t>
      </w:r>
    </w:p>
    <w:p w14:paraId="009E8730" w14:textId="32496CF1" w:rsidR="000A66C3" w:rsidRPr="000A66C3" w:rsidRDefault="000A66C3" w:rsidP="00FC3A51">
      <w:pPr>
        <w:spacing w:after="0" w:line="240" w:lineRule="auto"/>
        <w:ind w:left="-5" w:right="50"/>
        <w:jc w:val="both"/>
        <w:rPr>
          <w:rFonts w:ascii="Times New Roman" w:hAnsi="Times New Roman" w:cs="Times New Roman"/>
          <w:sz w:val="24"/>
          <w:szCs w:val="24"/>
        </w:rPr>
      </w:pPr>
      <w:r w:rsidRPr="000A66C3">
        <w:rPr>
          <w:rFonts w:ascii="Times New Roman" w:hAnsi="Times New Roman" w:cs="Times New Roman"/>
          <w:sz w:val="24"/>
          <w:szCs w:val="24"/>
        </w:rPr>
        <w:t>Hinnad on määratud</w:t>
      </w:r>
      <w:r w:rsidR="004D01DE">
        <w:rPr>
          <w:rFonts w:ascii="Times New Roman" w:hAnsi="Times New Roman" w:cs="Times New Roman"/>
          <w:sz w:val="24"/>
          <w:szCs w:val="24"/>
        </w:rPr>
        <w:t>,</w:t>
      </w:r>
      <w:r w:rsidRPr="000A66C3">
        <w:rPr>
          <w:rFonts w:ascii="Times New Roman" w:hAnsi="Times New Roman" w:cs="Times New Roman"/>
          <w:sz w:val="24"/>
          <w:szCs w:val="24"/>
        </w:rPr>
        <w:t xml:space="preserve"> tuginedes rakendusüksuse eelnevale statistikale analoogses meetmes „Väikeelamute rekonstrueerimistoetus 2022“.</w:t>
      </w:r>
    </w:p>
    <w:p w14:paraId="5CB4DDEE" w14:textId="45E5259A" w:rsidR="000A66C3" w:rsidRPr="000A66C3" w:rsidRDefault="000A66C3" w:rsidP="00FC3A51">
      <w:pPr>
        <w:spacing w:after="0" w:line="240" w:lineRule="auto"/>
        <w:ind w:left="-5" w:right="50"/>
        <w:jc w:val="both"/>
        <w:rPr>
          <w:rFonts w:ascii="Times New Roman" w:hAnsi="Times New Roman" w:cs="Times New Roman"/>
          <w:sz w:val="24"/>
          <w:szCs w:val="24"/>
        </w:rPr>
      </w:pPr>
      <w:r w:rsidRPr="000A66C3">
        <w:rPr>
          <w:rFonts w:ascii="Times New Roman" w:hAnsi="Times New Roman" w:cs="Times New Roman"/>
          <w:sz w:val="24"/>
          <w:szCs w:val="24"/>
        </w:rPr>
        <w:t xml:space="preserve">Kütteseadmete vahetuse maksumuse määramiseks on õhk-vesi soojuspumba ja maasoojuspumba paigalduse maksumuse määramise aluseks võetud 50 hinnapakkumist. Teiste ühikuhinna alusel toetatavate tegevuste </w:t>
      </w:r>
      <w:r w:rsidR="004D01DE">
        <w:rPr>
          <w:rFonts w:ascii="Times New Roman" w:hAnsi="Times New Roman" w:cs="Times New Roman"/>
          <w:sz w:val="24"/>
          <w:szCs w:val="24"/>
        </w:rPr>
        <w:t>rahastamiseks</w:t>
      </w:r>
      <w:r w:rsidRPr="000A66C3">
        <w:rPr>
          <w:rFonts w:ascii="Times New Roman" w:hAnsi="Times New Roman" w:cs="Times New Roman"/>
          <w:sz w:val="24"/>
          <w:szCs w:val="24"/>
        </w:rPr>
        <w:t xml:space="preserve"> ei ole meetmes „Väikeelamute rekonstrueerimistoetus 2022“ samas mahus taotlusi. Maksumuse määramiseks ülejäänud kulukategooriates kasutati esitatud taotlusi, et tagada võrdlevate hinnapakkumiste olemasolu.</w:t>
      </w:r>
    </w:p>
    <w:p w14:paraId="21B2D4B9" w14:textId="593E887F" w:rsidR="000A66C3" w:rsidRPr="000A66C3" w:rsidRDefault="000A66C3" w:rsidP="00FC3A51">
      <w:pPr>
        <w:spacing w:after="0" w:line="240" w:lineRule="auto"/>
        <w:ind w:left="-5" w:right="50"/>
        <w:jc w:val="both"/>
        <w:rPr>
          <w:rFonts w:ascii="Times New Roman" w:hAnsi="Times New Roman" w:cs="Times New Roman"/>
          <w:sz w:val="24"/>
          <w:szCs w:val="24"/>
        </w:rPr>
      </w:pPr>
      <w:r w:rsidRPr="000A66C3">
        <w:rPr>
          <w:rFonts w:ascii="Times New Roman" w:hAnsi="Times New Roman" w:cs="Times New Roman"/>
          <w:sz w:val="24"/>
          <w:szCs w:val="24"/>
        </w:rPr>
        <w:t>Radiaatorite paigalduse maksumus on esitatud radiaatori kohta. Ühe radiaatori paigalduse maksumus on 640 €, mis sisaldab radiaatori, vajaliku torustiku, armatuuri ja paigaldustöö maksumust. Kui taotleja paigaldab näiteks ühe radiaatori, on toetussumma 320 €, kui viis radiaatorit, on toetussumma 1600 €.</w:t>
      </w:r>
    </w:p>
    <w:p w14:paraId="3A0DB1B4" w14:textId="434E0F83" w:rsidR="00B91553" w:rsidRPr="000A66C3" w:rsidRDefault="000A66C3" w:rsidP="00FC3A51">
      <w:pPr>
        <w:spacing w:after="0" w:line="240" w:lineRule="auto"/>
        <w:ind w:left="-5" w:right="50"/>
        <w:jc w:val="both"/>
        <w:rPr>
          <w:rFonts w:ascii="Times New Roman" w:hAnsi="Times New Roman" w:cs="Times New Roman"/>
          <w:sz w:val="24"/>
          <w:szCs w:val="24"/>
        </w:rPr>
      </w:pPr>
      <w:r w:rsidRPr="000A66C3">
        <w:rPr>
          <w:rFonts w:ascii="Times New Roman" w:hAnsi="Times New Roman" w:cs="Times New Roman"/>
          <w:sz w:val="24"/>
          <w:szCs w:val="24"/>
        </w:rPr>
        <w:t>Uue korstna paigalduse maksumus ja olemasoleva korstna renoveerimiseks korstnasse hülsi paigalduse maksumus on esitatud ühe korstna meetri kohta.</w:t>
      </w:r>
    </w:p>
    <w:sectPr w:rsidR="00B91553" w:rsidRPr="000A66C3" w:rsidSect="00092A6D">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328582" w14:textId="77777777" w:rsidR="00CB6571" w:rsidRDefault="00CB6571" w:rsidP="00FC2AF0">
      <w:pPr>
        <w:spacing w:after="0" w:line="240" w:lineRule="auto"/>
      </w:pPr>
      <w:r>
        <w:separator/>
      </w:r>
    </w:p>
  </w:endnote>
  <w:endnote w:type="continuationSeparator" w:id="0">
    <w:p w14:paraId="1EA5AE08" w14:textId="77777777" w:rsidR="00CB6571" w:rsidRDefault="00CB6571" w:rsidP="00FC2AF0">
      <w:pPr>
        <w:spacing w:after="0" w:line="240" w:lineRule="auto"/>
      </w:pPr>
      <w:r>
        <w:continuationSeparator/>
      </w:r>
    </w:p>
  </w:endnote>
  <w:endnote w:type="continuationNotice" w:id="1">
    <w:p w14:paraId="368682DB" w14:textId="77777777" w:rsidR="00CB6571" w:rsidRDefault="00CB65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0000B3" w14:textId="77777777" w:rsidR="00CB6571" w:rsidRDefault="00CB6571" w:rsidP="00FC2AF0">
      <w:pPr>
        <w:spacing w:after="0" w:line="240" w:lineRule="auto"/>
      </w:pPr>
      <w:r>
        <w:separator/>
      </w:r>
    </w:p>
  </w:footnote>
  <w:footnote w:type="continuationSeparator" w:id="0">
    <w:p w14:paraId="5455AD55" w14:textId="77777777" w:rsidR="00CB6571" w:rsidRDefault="00CB6571" w:rsidP="00FC2AF0">
      <w:pPr>
        <w:spacing w:after="0" w:line="240" w:lineRule="auto"/>
      </w:pPr>
      <w:r>
        <w:continuationSeparator/>
      </w:r>
    </w:p>
  </w:footnote>
  <w:footnote w:type="continuationNotice" w:id="1">
    <w:p w14:paraId="4C3CA5ED" w14:textId="77777777" w:rsidR="00CB6571" w:rsidRDefault="00CB6571">
      <w:pPr>
        <w:spacing w:after="0" w:line="240" w:lineRule="auto"/>
      </w:pPr>
    </w:p>
  </w:footnote>
  <w:footnote w:id="2">
    <w:p w14:paraId="3A09D3D5" w14:textId="539EF2C7" w:rsidR="00227005" w:rsidRPr="00227005" w:rsidRDefault="00FC2AF0">
      <w:pPr>
        <w:pStyle w:val="Allmrkusetekst"/>
        <w:rPr>
          <w:rFonts w:ascii="Times New Roman" w:hAnsi="Times New Roman" w:cs="Times New Roman"/>
        </w:rPr>
      </w:pPr>
      <w:r>
        <w:rPr>
          <w:rStyle w:val="Allmrkuseviide"/>
        </w:rPr>
        <w:footnoteRef/>
      </w:r>
      <w:r>
        <w:t xml:space="preserve"> </w:t>
      </w:r>
      <w:r w:rsidR="00227005" w:rsidRPr="00227005">
        <w:rPr>
          <w:rFonts w:ascii="Times New Roman" w:hAnsi="Times New Roman" w:cs="Times New Roman"/>
        </w:rPr>
        <w:t>Eestis küttesüsteemidele ja kliimaseadmetele rakendatavate energiatõhususe meetmete ning nende tehnosüsteemide hüpoteetilise kohustusliku ülevaatuse meetme rakendamise samaväärsuse analüüs.</w:t>
      </w:r>
    </w:p>
    <w:p w14:paraId="3CE99531" w14:textId="13D4AE0A" w:rsidR="00FC2AF0" w:rsidRDefault="00227005">
      <w:pPr>
        <w:pStyle w:val="Allmrkusetekst"/>
      </w:pPr>
      <w:r w:rsidRPr="00227005">
        <w:rPr>
          <w:rFonts w:ascii="Times New Roman" w:hAnsi="Times New Roman" w:cs="Times New Roman"/>
        </w:rPr>
        <w:t>Tallinna Tehnikaülikool. 2018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76BCD"/>
    <w:multiLevelType w:val="hybridMultilevel"/>
    <w:tmpl w:val="C410128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7627C6F"/>
    <w:multiLevelType w:val="hybridMultilevel"/>
    <w:tmpl w:val="1A50AEF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F8A5D40"/>
    <w:multiLevelType w:val="hybridMultilevel"/>
    <w:tmpl w:val="B12ED7A8"/>
    <w:lvl w:ilvl="0" w:tplc="0425000F">
      <w:start w:val="1"/>
      <w:numFmt w:val="decimal"/>
      <w:lvlText w:val="%1."/>
      <w:lvlJc w:val="left"/>
      <w:pPr>
        <w:ind w:left="720" w:hanging="36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347493A"/>
    <w:multiLevelType w:val="multilevel"/>
    <w:tmpl w:val="E6EC81E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482775B"/>
    <w:multiLevelType w:val="multilevel"/>
    <w:tmpl w:val="9DD22E4E"/>
    <w:lvl w:ilvl="0">
      <w:start w:val="1"/>
      <w:numFmt w:val="decimal"/>
      <w:pStyle w:val="Pealkiri1"/>
      <w:lvlText w:val="%1"/>
      <w:lvlJc w:val="left"/>
      <w:pPr>
        <w:ind w:left="432" w:hanging="432"/>
      </w:pPr>
      <w:rPr>
        <w:b w:val="0"/>
      </w:rPr>
    </w:lvl>
    <w:lvl w:ilvl="1">
      <w:start w:val="1"/>
      <w:numFmt w:val="decimal"/>
      <w:pStyle w:val="Pealkiri2"/>
      <w:lvlText w:val="%1.%2"/>
      <w:lvlJc w:val="left"/>
      <w:pPr>
        <w:ind w:left="576" w:hanging="576"/>
      </w:pPr>
    </w:lvl>
    <w:lvl w:ilvl="2">
      <w:start w:val="1"/>
      <w:numFmt w:val="decimal"/>
      <w:pStyle w:val="Pealkiri3"/>
      <w:lvlText w:val="%1.%2.%3"/>
      <w:lvlJc w:val="left"/>
      <w:pPr>
        <w:ind w:left="4265" w:hanging="720"/>
      </w:pPr>
    </w:lvl>
    <w:lvl w:ilvl="3">
      <w:start w:val="1"/>
      <w:numFmt w:val="decimal"/>
      <w:pStyle w:val="Pealkiri4"/>
      <w:lvlText w:val="%1.%2.%3.%4"/>
      <w:lvlJc w:val="left"/>
      <w:pPr>
        <w:ind w:left="864" w:hanging="864"/>
      </w:pPr>
    </w:lvl>
    <w:lvl w:ilvl="4">
      <w:start w:val="1"/>
      <w:numFmt w:val="decimal"/>
      <w:pStyle w:val="Pealkiri5"/>
      <w:lvlText w:val="%1.%2.%3.%4.%5"/>
      <w:lvlJc w:val="left"/>
      <w:pPr>
        <w:ind w:left="1008" w:hanging="1008"/>
      </w:pPr>
    </w:lvl>
    <w:lvl w:ilvl="5">
      <w:start w:val="1"/>
      <w:numFmt w:val="decimal"/>
      <w:pStyle w:val="Pealkiri6"/>
      <w:lvlText w:val="%1.%2.%3.%4.%5.%6"/>
      <w:lvlJc w:val="left"/>
      <w:pPr>
        <w:ind w:left="1152" w:hanging="1152"/>
      </w:pPr>
    </w:lvl>
    <w:lvl w:ilvl="6">
      <w:start w:val="1"/>
      <w:numFmt w:val="decimal"/>
      <w:pStyle w:val="Pealkiri7"/>
      <w:lvlText w:val="%1.%2.%3.%4.%5.%6.%7"/>
      <w:lvlJc w:val="left"/>
      <w:pPr>
        <w:ind w:left="1296" w:hanging="1296"/>
      </w:pPr>
    </w:lvl>
    <w:lvl w:ilvl="7">
      <w:start w:val="1"/>
      <w:numFmt w:val="decimal"/>
      <w:pStyle w:val="Pealkiri8"/>
      <w:lvlText w:val="%1.%2.%3.%4.%5.%6.%7.%8"/>
      <w:lvlJc w:val="left"/>
      <w:pPr>
        <w:ind w:left="1440" w:hanging="1440"/>
      </w:pPr>
    </w:lvl>
    <w:lvl w:ilvl="8">
      <w:start w:val="1"/>
      <w:numFmt w:val="decimal"/>
      <w:pStyle w:val="Pealkiri9"/>
      <w:lvlText w:val="%1.%2.%3.%4.%5.%6.%7.%8.%9"/>
      <w:lvlJc w:val="left"/>
      <w:pPr>
        <w:ind w:left="1584" w:hanging="1584"/>
      </w:pPr>
    </w:lvl>
  </w:abstractNum>
  <w:abstractNum w:abstractNumId="5" w15:restartNumberingAfterBreak="0">
    <w:nsid w:val="1924224C"/>
    <w:multiLevelType w:val="hybridMultilevel"/>
    <w:tmpl w:val="C63207A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D1572B3"/>
    <w:multiLevelType w:val="hybridMultilevel"/>
    <w:tmpl w:val="3508D6DE"/>
    <w:lvl w:ilvl="0" w:tplc="8BD85CB6">
      <w:start w:val="1"/>
      <w:numFmt w:val="decimal"/>
      <w:lvlText w:val="%1)"/>
      <w:lvlJc w:val="left"/>
      <w:pPr>
        <w:ind w:left="720" w:hanging="360"/>
      </w:pPr>
      <w:rPr>
        <w:rFonts w:ascii="Times New Roman" w:eastAsiaTheme="minorEastAsia" w:hAnsi="Times New Roman" w:cs="Times New Roman"/>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3FF331C"/>
    <w:multiLevelType w:val="hybridMultilevel"/>
    <w:tmpl w:val="AF98DA8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1485233"/>
    <w:multiLevelType w:val="hybridMultilevel"/>
    <w:tmpl w:val="53C66980"/>
    <w:lvl w:ilvl="0" w:tplc="0425000F">
      <w:start w:val="1"/>
      <w:numFmt w:val="decimal"/>
      <w:lvlText w:val="%1."/>
      <w:lvlJc w:val="left"/>
      <w:pPr>
        <w:ind w:left="720" w:hanging="36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32524323"/>
    <w:multiLevelType w:val="hybridMultilevel"/>
    <w:tmpl w:val="43A471E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3E92715"/>
    <w:multiLevelType w:val="hybridMultilevel"/>
    <w:tmpl w:val="3AB0E3E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38083C1E"/>
    <w:multiLevelType w:val="hybridMultilevel"/>
    <w:tmpl w:val="FF447DB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3AF50144"/>
    <w:multiLevelType w:val="hybridMultilevel"/>
    <w:tmpl w:val="C320143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BA146BC"/>
    <w:multiLevelType w:val="hybridMultilevel"/>
    <w:tmpl w:val="53C66980"/>
    <w:lvl w:ilvl="0" w:tplc="0425000F">
      <w:start w:val="1"/>
      <w:numFmt w:val="decimal"/>
      <w:lvlText w:val="%1."/>
      <w:lvlJc w:val="left"/>
      <w:pPr>
        <w:ind w:left="720" w:hanging="36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41965AE3"/>
    <w:multiLevelType w:val="hybridMultilevel"/>
    <w:tmpl w:val="3508D6DE"/>
    <w:lvl w:ilvl="0" w:tplc="FFFFFFFF">
      <w:start w:val="1"/>
      <w:numFmt w:val="decimal"/>
      <w:lvlText w:val="%1)"/>
      <w:lvlJc w:val="left"/>
      <w:pPr>
        <w:ind w:left="720" w:hanging="360"/>
      </w:pPr>
      <w:rPr>
        <w:rFonts w:ascii="Times New Roman" w:eastAsiaTheme="minorEastAsia" w:hAnsi="Times New Roman" w:cs="Times New Roman"/>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4E0721C1"/>
    <w:multiLevelType w:val="hybridMultilevel"/>
    <w:tmpl w:val="E0AA6978"/>
    <w:lvl w:ilvl="0" w:tplc="1DC09AD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4E317E86"/>
    <w:multiLevelType w:val="hybridMultilevel"/>
    <w:tmpl w:val="5DAAD00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5E547AA3"/>
    <w:multiLevelType w:val="hybridMultilevel"/>
    <w:tmpl w:val="8154EF1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6A9944E2"/>
    <w:multiLevelType w:val="hybridMultilevel"/>
    <w:tmpl w:val="B2F04A1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6C9A2002"/>
    <w:multiLevelType w:val="hybridMultilevel"/>
    <w:tmpl w:val="13201CE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6DA806CF"/>
    <w:multiLevelType w:val="hybridMultilevel"/>
    <w:tmpl w:val="B04A807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71E06761"/>
    <w:multiLevelType w:val="hybridMultilevel"/>
    <w:tmpl w:val="EBF84FD0"/>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733A4B71"/>
    <w:multiLevelType w:val="hybridMultilevel"/>
    <w:tmpl w:val="DD44FE5C"/>
    <w:lvl w:ilvl="0" w:tplc="B7441EEE">
      <w:start w:val="1"/>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1264E4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2D8A48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EE0C2D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D00E06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4A07AD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A183E7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528B82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EBA0AF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7708477F"/>
    <w:multiLevelType w:val="hybridMultilevel"/>
    <w:tmpl w:val="3F18CF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77135975"/>
    <w:multiLevelType w:val="hybridMultilevel"/>
    <w:tmpl w:val="5B2C2D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7AE16880"/>
    <w:multiLevelType w:val="hybridMultilevel"/>
    <w:tmpl w:val="7BB69BC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7EBA7442"/>
    <w:multiLevelType w:val="hybridMultilevel"/>
    <w:tmpl w:val="9D14B8F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927932818">
    <w:abstractNumId w:val="25"/>
  </w:num>
  <w:num w:numId="2" w16cid:durableId="2071535055">
    <w:abstractNumId w:val="10"/>
  </w:num>
  <w:num w:numId="3" w16cid:durableId="360396852">
    <w:abstractNumId w:val="18"/>
  </w:num>
  <w:num w:numId="4" w16cid:durableId="1371567456">
    <w:abstractNumId w:val="20"/>
  </w:num>
  <w:num w:numId="5" w16cid:durableId="1504011585">
    <w:abstractNumId w:val="26"/>
  </w:num>
  <w:num w:numId="6" w16cid:durableId="982735842">
    <w:abstractNumId w:val="24"/>
  </w:num>
  <w:num w:numId="7" w16cid:durableId="779958996">
    <w:abstractNumId w:val="1"/>
  </w:num>
  <w:num w:numId="8" w16cid:durableId="1238442834">
    <w:abstractNumId w:val="17"/>
  </w:num>
  <w:num w:numId="9" w16cid:durableId="1611862675">
    <w:abstractNumId w:val="19"/>
  </w:num>
  <w:num w:numId="10" w16cid:durableId="432480781">
    <w:abstractNumId w:val="21"/>
  </w:num>
  <w:num w:numId="11" w16cid:durableId="1829590307">
    <w:abstractNumId w:val="8"/>
  </w:num>
  <w:num w:numId="12" w16cid:durableId="996153614">
    <w:abstractNumId w:val="11"/>
  </w:num>
  <w:num w:numId="13" w16cid:durableId="1222399914">
    <w:abstractNumId w:val="15"/>
  </w:num>
  <w:num w:numId="14" w16cid:durableId="16737943">
    <w:abstractNumId w:val="13"/>
  </w:num>
  <w:num w:numId="15" w16cid:durableId="885333408">
    <w:abstractNumId w:val="2"/>
  </w:num>
  <w:num w:numId="16" w16cid:durableId="476609054">
    <w:abstractNumId w:val="4"/>
  </w:num>
  <w:num w:numId="17" w16cid:durableId="1924412512">
    <w:abstractNumId w:val="4"/>
  </w:num>
  <w:num w:numId="18" w16cid:durableId="794372624">
    <w:abstractNumId w:val="4"/>
  </w:num>
  <w:num w:numId="19" w16cid:durableId="1319698883">
    <w:abstractNumId w:val="4"/>
  </w:num>
  <w:num w:numId="20" w16cid:durableId="2125495747">
    <w:abstractNumId w:val="4"/>
  </w:num>
  <w:num w:numId="21" w16cid:durableId="830297574">
    <w:abstractNumId w:val="4"/>
  </w:num>
  <w:num w:numId="22" w16cid:durableId="1193298864">
    <w:abstractNumId w:val="4"/>
  </w:num>
  <w:num w:numId="23" w16cid:durableId="1147013129">
    <w:abstractNumId w:val="4"/>
  </w:num>
  <w:num w:numId="24" w16cid:durableId="700284830">
    <w:abstractNumId w:val="4"/>
  </w:num>
  <w:num w:numId="25" w16cid:durableId="476918914">
    <w:abstractNumId w:val="4"/>
  </w:num>
  <w:num w:numId="26" w16cid:durableId="726613804">
    <w:abstractNumId w:val="9"/>
  </w:num>
  <w:num w:numId="27" w16cid:durableId="2035231718">
    <w:abstractNumId w:val="5"/>
  </w:num>
  <w:num w:numId="28" w16cid:durableId="749350784">
    <w:abstractNumId w:val="23"/>
  </w:num>
  <w:num w:numId="29" w16cid:durableId="1603489903">
    <w:abstractNumId w:val="4"/>
    <w:lvlOverride w:ilvl="0">
      <w:startOverride w:val="2800"/>
    </w:lvlOverride>
  </w:num>
  <w:num w:numId="30" w16cid:durableId="1453161677">
    <w:abstractNumId w:val="4"/>
    <w:lvlOverride w:ilvl="0">
      <w:startOverride w:val="14"/>
    </w:lvlOverride>
  </w:num>
  <w:num w:numId="31" w16cid:durableId="1253323230">
    <w:abstractNumId w:val="4"/>
    <w:lvlOverride w:ilvl="0">
      <w:startOverride w:val="8000"/>
    </w:lvlOverride>
  </w:num>
  <w:num w:numId="32" w16cid:durableId="1514539926">
    <w:abstractNumId w:val="0"/>
  </w:num>
  <w:num w:numId="33" w16cid:durableId="1366976765">
    <w:abstractNumId w:val="6"/>
  </w:num>
  <w:num w:numId="34" w16cid:durableId="1358776029">
    <w:abstractNumId w:val="7"/>
  </w:num>
  <w:num w:numId="35" w16cid:durableId="597906910">
    <w:abstractNumId w:val="12"/>
  </w:num>
  <w:num w:numId="36" w16cid:durableId="2041587768">
    <w:abstractNumId w:val="16"/>
  </w:num>
  <w:num w:numId="37" w16cid:durableId="2112048398">
    <w:abstractNumId w:val="14"/>
  </w:num>
  <w:num w:numId="38" w16cid:durableId="1872330013">
    <w:abstractNumId w:val="3"/>
  </w:num>
  <w:num w:numId="39" w16cid:durableId="2145075119">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ndri Alliksoo">
    <w15:presenceInfo w15:providerId="AD" w15:userId="S::Andri.Alliksoo@kliimaministeerium.ee::dbfe5a3b-77de-46d4-b1ce-46f0d66d5d4e"/>
  </w15:person>
  <w15:person w15:author="Heidi Koger">
    <w15:presenceInfo w15:providerId="AD" w15:userId="S::Heidi.Koger@envir.ee::f477e5a7-9b22-48d6-aa7a-87223f0ed51b"/>
  </w15:person>
  <w15:person w15:author="aili.sandre@sise.envir.ee">
    <w15:presenceInfo w15:providerId="None" w15:userId="aili.sandre@sise.envir.ee"/>
  </w15:person>
  <w15:person w15:author="Heidi Koger [2]">
    <w15:presenceInfo w15:providerId="AD" w15:userId="S::heidi.koger@envir.ee::f477e5a7-9b22-48d6-aa7a-87223f0ed51b"/>
  </w15:person>
  <w15:person w15:author="Eerika Purgel">
    <w15:presenceInfo w15:providerId="AD" w15:userId="S::Eerika.Purgel@envir.ee::0c6c4b8d-1728-431d-b5e7-fa8ad6bfe61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7"/>
  <w:proofState w:grammar="clean"/>
  <w:trackRevisions/>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Q0NjEzA2IjMzMjSyUdpeDU4uLM/DyQAuNaANGTuNMsAAAA"/>
  </w:docVars>
  <w:rsids>
    <w:rsidRoot w:val="00BB4938"/>
    <w:rsid w:val="0000193E"/>
    <w:rsid w:val="0000635B"/>
    <w:rsid w:val="0001021E"/>
    <w:rsid w:val="00026FAE"/>
    <w:rsid w:val="00040236"/>
    <w:rsid w:val="00057B40"/>
    <w:rsid w:val="0007006D"/>
    <w:rsid w:val="00070D88"/>
    <w:rsid w:val="00073A8E"/>
    <w:rsid w:val="000759CC"/>
    <w:rsid w:val="00076499"/>
    <w:rsid w:val="00077173"/>
    <w:rsid w:val="00083885"/>
    <w:rsid w:val="000850BA"/>
    <w:rsid w:val="00092A6D"/>
    <w:rsid w:val="0009581F"/>
    <w:rsid w:val="000A5D56"/>
    <w:rsid w:val="000A66C3"/>
    <w:rsid w:val="000A76FD"/>
    <w:rsid w:val="000B51EA"/>
    <w:rsid w:val="000B69B5"/>
    <w:rsid w:val="000C1063"/>
    <w:rsid w:val="000C2738"/>
    <w:rsid w:val="000C574C"/>
    <w:rsid w:val="000C63D6"/>
    <w:rsid w:val="000D3CC6"/>
    <w:rsid w:val="000F4487"/>
    <w:rsid w:val="000F51A8"/>
    <w:rsid w:val="000F5B7B"/>
    <w:rsid w:val="001205FD"/>
    <w:rsid w:val="0012589F"/>
    <w:rsid w:val="00135C93"/>
    <w:rsid w:val="0013637E"/>
    <w:rsid w:val="00137AD5"/>
    <w:rsid w:val="00141642"/>
    <w:rsid w:val="00143E8A"/>
    <w:rsid w:val="00152097"/>
    <w:rsid w:val="00153C0B"/>
    <w:rsid w:val="00155E90"/>
    <w:rsid w:val="00160550"/>
    <w:rsid w:val="00174F3A"/>
    <w:rsid w:val="00175D20"/>
    <w:rsid w:val="00180389"/>
    <w:rsid w:val="00184649"/>
    <w:rsid w:val="00187C8A"/>
    <w:rsid w:val="0019422F"/>
    <w:rsid w:val="001961FE"/>
    <w:rsid w:val="001A1E8D"/>
    <w:rsid w:val="001B1291"/>
    <w:rsid w:val="001B2CF6"/>
    <w:rsid w:val="001B3F65"/>
    <w:rsid w:val="001B5601"/>
    <w:rsid w:val="001C2D25"/>
    <w:rsid w:val="001C658F"/>
    <w:rsid w:val="001C6CA5"/>
    <w:rsid w:val="001D0D68"/>
    <w:rsid w:val="001D2E1E"/>
    <w:rsid w:val="001D6BDE"/>
    <w:rsid w:val="001D79D2"/>
    <w:rsid w:val="001E1061"/>
    <w:rsid w:val="001E3DD1"/>
    <w:rsid w:val="001E4A9A"/>
    <w:rsid w:val="001E6A77"/>
    <w:rsid w:val="001F46AA"/>
    <w:rsid w:val="001F4EC2"/>
    <w:rsid w:val="001F5DD7"/>
    <w:rsid w:val="00203601"/>
    <w:rsid w:val="00203CEF"/>
    <w:rsid w:val="0021050B"/>
    <w:rsid w:val="0021357E"/>
    <w:rsid w:val="00221441"/>
    <w:rsid w:val="0022166A"/>
    <w:rsid w:val="00221EC3"/>
    <w:rsid w:val="00223C45"/>
    <w:rsid w:val="002259AF"/>
    <w:rsid w:val="00227005"/>
    <w:rsid w:val="00231B73"/>
    <w:rsid w:val="00234C5D"/>
    <w:rsid w:val="00237377"/>
    <w:rsid w:val="002402A2"/>
    <w:rsid w:val="00240777"/>
    <w:rsid w:val="002411DC"/>
    <w:rsid w:val="00253D3B"/>
    <w:rsid w:val="002644AA"/>
    <w:rsid w:val="00270A6E"/>
    <w:rsid w:val="00282DD2"/>
    <w:rsid w:val="002848D0"/>
    <w:rsid w:val="002917F9"/>
    <w:rsid w:val="0029234B"/>
    <w:rsid w:val="00293DE3"/>
    <w:rsid w:val="00294311"/>
    <w:rsid w:val="002959A0"/>
    <w:rsid w:val="002A3CF6"/>
    <w:rsid w:val="002A4EEE"/>
    <w:rsid w:val="002B289A"/>
    <w:rsid w:val="002B2BCF"/>
    <w:rsid w:val="002B77CC"/>
    <w:rsid w:val="002C53D6"/>
    <w:rsid w:val="002C5DFB"/>
    <w:rsid w:val="002F68AA"/>
    <w:rsid w:val="002F7D8F"/>
    <w:rsid w:val="00301373"/>
    <w:rsid w:val="00303452"/>
    <w:rsid w:val="00303CA2"/>
    <w:rsid w:val="00305E35"/>
    <w:rsid w:val="003134AC"/>
    <w:rsid w:val="00315604"/>
    <w:rsid w:val="00325B6F"/>
    <w:rsid w:val="00331879"/>
    <w:rsid w:val="0033358C"/>
    <w:rsid w:val="003351EA"/>
    <w:rsid w:val="00345279"/>
    <w:rsid w:val="003539E1"/>
    <w:rsid w:val="0035739D"/>
    <w:rsid w:val="00361C62"/>
    <w:rsid w:val="0037393D"/>
    <w:rsid w:val="00373DB9"/>
    <w:rsid w:val="00391D47"/>
    <w:rsid w:val="00392F9E"/>
    <w:rsid w:val="003A4850"/>
    <w:rsid w:val="003B782C"/>
    <w:rsid w:val="003C5F36"/>
    <w:rsid w:val="003D1065"/>
    <w:rsid w:val="003D18E0"/>
    <w:rsid w:val="003E1FFF"/>
    <w:rsid w:val="003F694F"/>
    <w:rsid w:val="003F6BB3"/>
    <w:rsid w:val="004020EE"/>
    <w:rsid w:val="004026F5"/>
    <w:rsid w:val="00405E0D"/>
    <w:rsid w:val="004066A1"/>
    <w:rsid w:val="00406B1F"/>
    <w:rsid w:val="0041047D"/>
    <w:rsid w:val="00410D37"/>
    <w:rsid w:val="00416E60"/>
    <w:rsid w:val="004261C2"/>
    <w:rsid w:val="00432056"/>
    <w:rsid w:val="00432AFD"/>
    <w:rsid w:val="00435A0B"/>
    <w:rsid w:val="00442019"/>
    <w:rsid w:val="0044544A"/>
    <w:rsid w:val="00461455"/>
    <w:rsid w:val="00461815"/>
    <w:rsid w:val="004618D7"/>
    <w:rsid w:val="00463896"/>
    <w:rsid w:val="0046652D"/>
    <w:rsid w:val="00467556"/>
    <w:rsid w:val="004704FE"/>
    <w:rsid w:val="00476242"/>
    <w:rsid w:val="00482607"/>
    <w:rsid w:val="00482785"/>
    <w:rsid w:val="0048279B"/>
    <w:rsid w:val="00491B16"/>
    <w:rsid w:val="004A1497"/>
    <w:rsid w:val="004A735C"/>
    <w:rsid w:val="004A7924"/>
    <w:rsid w:val="004B4561"/>
    <w:rsid w:val="004B4635"/>
    <w:rsid w:val="004B52E2"/>
    <w:rsid w:val="004B594A"/>
    <w:rsid w:val="004B68D3"/>
    <w:rsid w:val="004C3D92"/>
    <w:rsid w:val="004C5FF4"/>
    <w:rsid w:val="004D01DE"/>
    <w:rsid w:val="004E479B"/>
    <w:rsid w:val="004E5869"/>
    <w:rsid w:val="004F1DCC"/>
    <w:rsid w:val="004F75C9"/>
    <w:rsid w:val="005022E6"/>
    <w:rsid w:val="0051084A"/>
    <w:rsid w:val="00511B2B"/>
    <w:rsid w:val="00511EC5"/>
    <w:rsid w:val="005162F2"/>
    <w:rsid w:val="00521B42"/>
    <w:rsid w:val="0052402F"/>
    <w:rsid w:val="005243B5"/>
    <w:rsid w:val="0052662E"/>
    <w:rsid w:val="00531D98"/>
    <w:rsid w:val="00535C8D"/>
    <w:rsid w:val="00541CB9"/>
    <w:rsid w:val="005435E5"/>
    <w:rsid w:val="00551596"/>
    <w:rsid w:val="00552A57"/>
    <w:rsid w:val="00554327"/>
    <w:rsid w:val="0056292B"/>
    <w:rsid w:val="0057077C"/>
    <w:rsid w:val="00570AAD"/>
    <w:rsid w:val="00571E14"/>
    <w:rsid w:val="005758C3"/>
    <w:rsid w:val="00585A4B"/>
    <w:rsid w:val="00585BBE"/>
    <w:rsid w:val="0058617D"/>
    <w:rsid w:val="00592072"/>
    <w:rsid w:val="0059243C"/>
    <w:rsid w:val="005A3334"/>
    <w:rsid w:val="005A5C79"/>
    <w:rsid w:val="005B060A"/>
    <w:rsid w:val="005B3A8F"/>
    <w:rsid w:val="005B52A6"/>
    <w:rsid w:val="005B636E"/>
    <w:rsid w:val="005C406A"/>
    <w:rsid w:val="005C536C"/>
    <w:rsid w:val="005D1DE7"/>
    <w:rsid w:val="005D60EE"/>
    <w:rsid w:val="005E0EC9"/>
    <w:rsid w:val="005E519A"/>
    <w:rsid w:val="005E5E10"/>
    <w:rsid w:val="005F40ED"/>
    <w:rsid w:val="005F78B2"/>
    <w:rsid w:val="0060078D"/>
    <w:rsid w:val="00603273"/>
    <w:rsid w:val="00604B3C"/>
    <w:rsid w:val="00615BDB"/>
    <w:rsid w:val="00615F4E"/>
    <w:rsid w:val="00620B34"/>
    <w:rsid w:val="00621A61"/>
    <w:rsid w:val="00636030"/>
    <w:rsid w:val="00637203"/>
    <w:rsid w:val="00637991"/>
    <w:rsid w:val="00640722"/>
    <w:rsid w:val="00644995"/>
    <w:rsid w:val="0065184C"/>
    <w:rsid w:val="0065188A"/>
    <w:rsid w:val="00652B97"/>
    <w:rsid w:val="00660AAF"/>
    <w:rsid w:val="00665959"/>
    <w:rsid w:val="00672150"/>
    <w:rsid w:val="00672EF2"/>
    <w:rsid w:val="00677555"/>
    <w:rsid w:val="00695A6F"/>
    <w:rsid w:val="0069702A"/>
    <w:rsid w:val="006B2BF1"/>
    <w:rsid w:val="006C2A24"/>
    <w:rsid w:val="006C2B35"/>
    <w:rsid w:val="006C485A"/>
    <w:rsid w:val="006C5A42"/>
    <w:rsid w:val="006D75CD"/>
    <w:rsid w:val="006E0C0C"/>
    <w:rsid w:val="006E3832"/>
    <w:rsid w:val="006E48AD"/>
    <w:rsid w:val="006F6BA1"/>
    <w:rsid w:val="0070257B"/>
    <w:rsid w:val="00702A46"/>
    <w:rsid w:val="0070684A"/>
    <w:rsid w:val="0071393D"/>
    <w:rsid w:val="00716DFD"/>
    <w:rsid w:val="0072379F"/>
    <w:rsid w:val="007237AE"/>
    <w:rsid w:val="00740EA6"/>
    <w:rsid w:val="00741B61"/>
    <w:rsid w:val="007443E6"/>
    <w:rsid w:val="007506AA"/>
    <w:rsid w:val="00756B07"/>
    <w:rsid w:val="007621E0"/>
    <w:rsid w:val="00764505"/>
    <w:rsid w:val="0076619D"/>
    <w:rsid w:val="00766A82"/>
    <w:rsid w:val="007728D0"/>
    <w:rsid w:val="00774A4A"/>
    <w:rsid w:val="0078389B"/>
    <w:rsid w:val="00784B15"/>
    <w:rsid w:val="00786982"/>
    <w:rsid w:val="007879AD"/>
    <w:rsid w:val="00794544"/>
    <w:rsid w:val="00794C5C"/>
    <w:rsid w:val="00795463"/>
    <w:rsid w:val="0079662A"/>
    <w:rsid w:val="00797613"/>
    <w:rsid w:val="007A3C38"/>
    <w:rsid w:val="007A4B15"/>
    <w:rsid w:val="007B04C7"/>
    <w:rsid w:val="007C39AC"/>
    <w:rsid w:val="007D7C50"/>
    <w:rsid w:val="007E41DC"/>
    <w:rsid w:val="007E4C93"/>
    <w:rsid w:val="007E63E5"/>
    <w:rsid w:val="007F1AA0"/>
    <w:rsid w:val="007F37D9"/>
    <w:rsid w:val="007F47A9"/>
    <w:rsid w:val="007F7A06"/>
    <w:rsid w:val="00801CA6"/>
    <w:rsid w:val="00803A51"/>
    <w:rsid w:val="00820DB1"/>
    <w:rsid w:val="008238F3"/>
    <w:rsid w:val="0082525D"/>
    <w:rsid w:val="0082552A"/>
    <w:rsid w:val="00831623"/>
    <w:rsid w:val="0083338A"/>
    <w:rsid w:val="00834A6D"/>
    <w:rsid w:val="00843D51"/>
    <w:rsid w:val="008501D3"/>
    <w:rsid w:val="0085442A"/>
    <w:rsid w:val="00863CEC"/>
    <w:rsid w:val="0086560D"/>
    <w:rsid w:val="00874A5E"/>
    <w:rsid w:val="00880C59"/>
    <w:rsid w:val="00884C65"/>
    <w:rsid w:val="008872BF"/>
    <w:rsid w:val="00893F09"/>
    <w:rsid w:val="008A068B"/>
    <w:rsid w:val="008A31B5"/>
    <w:rsid w:val="008B27EB"/>
    <w:rsid w:val="008B28DC"/>
    <w:rsid w:val="008B3F7C"/>
    <w:rsid w:val="008B7884"/>
    <w:rsid w:val="008C2E6D"/>
    <w:rsid w:val="0090657C"/>
    <w:rsid w:val="00912D67"/>
    <w:rsid w:val="0091364F"/>
    <w:rsid w:val="00916716"/>
    <w:rsid w:val="0091671B"/>
    <w:rsid w:val="009206C7"/>
    <w:rsid w:val="009300BC"/>
    <w:rsid w:val="009354C9"/>
    <w:rsid w:val="0094485D"/>
    <w:rsid w:val="009501AB"/>
    <w:rsid w:val="00950527"/>
    <w:rsid w:val="00952A0F"/>
    <w:rsid w:val="00953811"/>
    <w:rsid w:val="00953819"/>
    <w:rsid w:val="0096013A"/>
    <w:rsid w:val="009641C4"/>
    <w:rsid w:val="00970504"/>
    <w:rsid w:val="009778DF"/>
    <w:rsid w:val="00983835"/>
    <w:rsid w:val="00983E03"/>
    <w:rsid w:val="0099288C"/>
    <w:rsid w:val="00994183"/>
    <w:rsid w:val="00995A28"/>
    <w:rsid w:val="00997108"/>
    <w:rsid w:val="009A0863"/>
    <w:rsid w:val="009B0A6E"/>
    <w:rsid w:val="009B5B5D"/>
    <w:rsid w:val="009C1359"/>
    <w:rsid w:val="009C24A0"/>
    <w:rsid w:val="009C7BE8"/>
    <w:rsid w:val="009D7E3F"/>
    <w:rsid w:val="009E2645"/>
    <w:rsid w:val="009E2EB7"/>
    <w:rsid w:val="009E317B"/>
    <w:rsid w:val="009E644E"/>
    <w:rsid w:val="009E722B"/>
    <w:rsid w:val="00A05435"/>
    <w:rsid w:val="00A0616F"/>
    <w:rsid w:val="00A10260"/>
    <w:rsid w:val="00A11BBF"/>
    <w:rsid w:val="00A17861"/>
    <w:rsid w:val="00A2223D"/>
    <w:rsid w:val="00A22844"/>
    <w:rsid w:val="00A2397D"/>
    <w:rsid w:val="00A251C6"/>
    <w:rsid w:val="00A36C8A"/>
    <w:rsid w:val="00A550DD"/>
    <w:rsid w:val="00A6205E"/>
    <w:rsid w:val="00A63408"/>
    <w:rsid w:val="00A6639E"/>
    <w:rsid w:val="00A67B27"/>
    <w:rsid w:val="00A76268"/>
    <w:rsid w:val="00A82F85"/>
    <w:rsid w:val="00AA3074"/>
    <w:rsid w:val="00AA3870"/>
    <w:rsid w:val="00AA608C"/>
    <w:rsid w:val="00AB2959"/>
    <w:rsid w:val="00AC0FA8"/>
    <w:rsid w:val="00AC62C1"/>
    <w:rsid w:val="00AD1290"/>
    <w:rsid w:val="00AD16FB"/>
    <w:rsid w:val="00AE2E8F"/>
    <w:rsid w:val="00AE316C"/>
    <w:rsid w:val="00AF21B9"/>
    <w:rsid w:val="00AF4E4A"/>
    <w:rsid w:val="00AF77E0"/>
    <w:rsid w:val="00B069A8"/>
    <w:rsid w:val="00B07125"/>
    <w:rsid w:val="00B1084F"/>
    <w:rsid w:val="00B118F8"/>
    <w:rsid w:val="00B1634E"/>
    <w:rsid w:val="00B21F2F"/>
    <w:rsid w:val="00B27653"/>
    <w:rsid w:val="00B3585A"/>
    <w:rsid w:val="00B46152"/>
    <w:rsid w:val="00B46B7B"/>
    <w:rsid w:val="00B53471"/>
    <w:rsid w:val="00B55681"/>
    <w:rsid w:val="00B60D94"/>
    <w:rsid w:val="00B60E3A"/>
    <w:rsid w:val="00B63461"/>
    <w:rsid w:val="00B649EA"/>
    <w:rsid w:val="00B64AC7"/>
    <w:rsid w:val="00B67ADA"/>
    <w:rsid w:val="00B701C8"/>
    <w:rsid w:val="00B70764"/>
    <w:rsid w:val="00B708FC"/>
    <w:rsid w:val="00B734DE"/>
    <w:rsid w:val="00B76491"/>
    <w:rsid w:val="00B80CBD"/>
    <w:rsid w:val="00B822CB"/>
    <w:rsid w:val="00B82D8F"/>
    <w:rsid w:val="00B91553"/>
    <w:rsid w:val="00B955A9"/>
    <w:rsid w:val="00B96AA6"/>
    <w:rsid w:val="00B96DA4"/>
    <w:rsid w:val="00BA0525"/>
    <w:rsid w:val="00BA2DE0"/>
    <w:rsid w:val="00BA3469"/>
    <w:rsid w:val="00BA4E15"/>
    <w:rsid w:val="00BA5F43"/>
    <w:rsid w:val="00BA7081"/>
    <w:rsid w:val="00BB16BB"/>
    <w:rsid w:val="00BB4938"/>
    <w:rsid w:val="00BB5403"/>
    <w:rsid w:val="00BB6B2F"/>
    <w:rsid w:val="00BD0F60"/>
    <w:rsid w:val="00BD69A2"/>
    <w:rsid w:val="00BE0892"/>
    <w:rsid w:val="00BF04A9"/>
    <w:rsid w:val="00BF1BD0"/>
    <w:rsid w:val="00C02003"/>
    <w:rsid w:val="00C02B9B"/>
    <w:rsid w:val="00C12793"/>
    <w:rsid w:val="00C2172F"/>
    <w:rsid w:val="00C262BF"/>
    <w:rsid w:val="00C2693F"/>
    <w:rsid w:val="00C320A3"/>
    <w:rsid w:val="00C37DAF"/>
    <w:rsid w:val="00C42029"/>
    <w:rsid w:val="00C451C0"/>
    <w:rsid w:val="00C458EF"/>
    <w:rsid w:val="00C60154"/>
    <w:rsid w:val="00C624A2"/>
    <w:rsid w:val="00C633A1"/>
    <w:rsid w:val="00C635FB"/>
    <w:rsid w:val="00C6377D"/>
    <w:rsid w:val="00C76B6B"/>
    <w:rsid w:val="00C77D2B"/>
    <w:rsid w:val="00C77E97"/>
    <w:rsid w:val="00C84050"/>
    <w:rsid w:val="00C85FFE"/>
    <w:rsid w:val="00C9422D"/>
    <w:rsid w:val="00C946CF"/>
    <w:rsid w:val="00C97F02"/>
    <w:rsid w:val="00CA3E5C"/>
    <w:rsid w:val="00CB07C1"/>
    <w:rsid w:val="00CB4752"/>
    <w:rsid w:val="00CB6571"/>
    <w:rsid w:val="00CC15C2"/>
    <w:rsid w:val="00CC3AD9"/>
    <w:rsid w:val="00CC4ED3"/>
    <w:rsid w:val="00CD568C"/>
    <w:rsid w:val="00CE0D4F"/>
    <w:rsid w:val="00CE1E08"/>
    <w:rsid w:val="00CE4EB3"/>
    <w:rsid w:val="00CE5499"/>
    <w:rsid w:val="00CF3C8A"/>
    <w:rsid w:val="00D0151D"/>
    <w:rsid w:val="00D01546"/>
    <w:rsid w:val="00D1413B"/>
    <w:rsid w:val="00D31918"/>
    <w:rsid w:val="00D3201E"/>
    <w:rsid w:val="00D32734"/>
    <w:rsid w:val="00D461E7"/>
    <w:rsid w:val="00D47CD5"/>
    <w:rsid w:val="00D5609F"/>
    <w:rsid w:val="00D620D0"/>
    <w:rsid w:val="00D64D8E"/>
    <w:rsid w:val="00D66F21"/>
    <w:rsid w:val="00D728D8"/>
    <w:rsid w:val="00D728E9"/>
    <w:rsid w:val="00D81BFF"/>
    <w:rsid w:val="00D84FCB"/>
    <w:rsid w:val="00D85320"/>
    <w:rsid w:val="00D8634B"/>
    <w:rsid w:val="00D9159F"/>
    <w:rsid w:val="00D92180"/>
    <w:rsid w:val="00DA03DE"/>
    <w:rsid w:val="00DA19DB"/>
    <w:rsid w:val="00DA1F10"/>
    <w:rsid w:val="00DA4EE4"/>
    <w:rsid w:val="00DB021C"/>
    <w:rsid w:val="00DB2088"/>
    <w:rsid w:val="00DB5C17"/>
    <w:rsid w:val="00DB724D"/>
    <w:rsid w:val="00DC174E"/>
    <w:rsid w:val="00DC4630"/>
    <w:rsid w:val="00DD062C"/>
    <w:rsid w:val="00DD4604"/>
    <w:rsid w:val="00DD5DB6"/>
    <w:rsid w:val="00DD5FBC"/>
    <w:rsid w:val="00DD5FC9"/>
    <w:rsid w:val="00DD6B2D"/>
    <w:rsid w:val="00DE5C9A"/>
    <w:rsid w:val="00DF63EF"/>
    <w:rsid w:val="00E108ED"/>
    <w:rsid w:val="00E13F91"/>
    <w:rsid w:val="00E31160"/>
    <w:rsid w:val="00E427E1"/>
    <w:rsid w:val="00E43A08"/>
    <w:rsid w:val="00E43D43"/>
    <w:rsid w:val="00E44FB2"/>
    <w:rsid w:val="00E5181F"/>
    <w:rsid w:val="00E6382B"/>
    <w:rsid w:val="00E701FA"/>
    <w:rsid w:val="00E7144A"/>
    <w:rsid w:val="00E874E6"/>
    <w:rsid w:val="00E92E47"/>
    <w:rsid w:val="00E969BB"/>
    <w:rsid w:val="00E975C0"/>
    <w:rsid w:val="00EA16B4"/>
    <w:rsid w:val="00EA28C5"/>
    <w:rsid w:val="00EA49A6"/>
    <w:rsid w:val="00EB1B2A"/>
    <w:rsid w:val="00EB2961"/>
    <w:rsid w:val="00EB2CCC"/>
    <w:rsid w:val="00EB464D"/>
    <w:rsid w:val="00EB6939"/>
    <w:rsid w:val="00EC2290"/>
    <w:rsid w:val="00EC3D07"/>
    <w:rsid w:val="00ED07DD"/>
    <w:rsid w:val="00ED1AB7"/>
    <w:rsid w:val="00ED5338"/>
    <w:rsid w:val="00EE3293"/>
    <w:rsid w:val="00EE5DF0"/>
    <w:rsid w:val="00EE7704"/>
    <w:rsid w:val="00EF1A18"/>
    <w:rsid w:val="00EF6C69"/>
    <w:rsid w:val="00F0238C"/>
    <w:rsid w:val="00F0286D"/>
    <w:rsid w:val="00F0454E"/>
    <w:rsid w:val="00F07EE3"/>
    <w:rsid w:val="00F11FC5"/>
    <w:rsid w:val="00F12FA3"/>
    <w:rsid w:val="00F15AD0"/>
    <w:rsid w:val="00F208DE"/>
    <w:rsid w:val="00F33159"/>
    <w:rsid w:val="00F40A63"/>
    <w:rsid w:val="00F43A40"/>
    <w:rsid w:val="00F45058"/>
    <w:rsid w:val="00F531AC"/>
    <w:rsid w:val="00F5626A"/>
    <w:rsid w:val="00F62DB6"/>
    <w:rsid w:val="00F639D0"/>
    <w:rsid w:val="00F70B18"/>
    <w:rsid w:val="00F71A0B"/>
    <w:rsid w:val="00F72B2B"/>
    <w:rsid w:val="00F81F44"/>
    <w:rsid w:val="00F820E9"/>
    <w:rsid w:val="00F843BC"/>
    <w:rsid w:val="00FC1AAB"/>
    <w:rsid w:val="00FC29E2"/>
    <w:rsid w:val="00FC2AF0"/>
    <w:rsid w:val="00FC3A51"/>
    <w:rsid w:val="00FD156E"/>
    <w:rsid w:val="00FD4AA5"/>
    <w:rsid w:val="00FD4D0B"/>
    <w:rsid w:val="00FD7A48"/>
    <w:rsid w:val="00FE27EF"/>
    <w:rsid w:val="00FE361B"/>
    <w:rsid w:val="00FE739F"/>
    <w:rsid w:val="00FF0416"/>
    <w:rsid w:val="00FF4A13"/>
    <w:rsid w:val="00FF512F"/>
    <w:rsid w:val="0A79E11D"/>
    <w:rsid w:val="0C3D1789"/>
    <w:rsid w:val="0C65270A"/>
    <w:rsid w:val="109429CB"/>
    <w:rsid w:val="11BF6E59"/>
    <w:rsid w:val="12D5D01A"/>
    <w:rsid w:val="1336FDA3"/>
    <w:rsid w:val="16137D65"/>
    <w:rsid w:val="1A2B90BB"/>
    <w:rsid w:val="1D804CED"/>
    <w:rsid w:val="1D831DCF"/>
    <w:rsid w:val="1EFDD6B3"/>
    <w:rsid w:val="2176652D"/>
    <w:rsid w:val="305C7C9B"/>
    <w:rsid w:val="30B14F21"/>
    <w:rsid w:val="3136FED3"/>
    <w:rsid w:val="34F786FE"/>
    <w:rsid w:val="361A4987"/>
    <w:rsid w:val="37C8AB0D"/>
    <w:rsid w:val="39C5E82C"/>
    <w:rsid w:val="3A7CB738"/>
    <w:rsid w:val="3BA0BB44"/>
    <w:rsid w:val="41345D6F"/>
    <w:rsid w:val="435E43FE"/>
    <w:rsid w:val="43928A01"/>
    <w:rsid w:val="454E1902"/>
    <w:rsid w:val="47684330"/>
    <w:rsid w:val="4E3A2EA9"/>
    <w:rsid w:val="4E64D7DF"/>
    <w:rsid w:val="5188B052"/>
    <w:rsid w:val="56EA5A0C"/>
    <w:rsid w:val="5856B060"/>
    <w:rsid w:val="5C44AFD1"/>
    <w:rsid w:val="60BB9A76"/>
    <w:rsid w:val="61857C57"/>
    <w:rsid w:val="6709CBB5"/>
    <w:rsid w:val="7C3B42D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D14FB"/>
  <w15:chartTrackingRefBased/>
  <w15:docId w15:val="{E90DEFA7-FAD7-4041-8CDC-1DFF2ECE3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B2BF1"/>
  </w:style>
  <w:style w:type="paragraph" w:styleId="Pealkiri1">
    <w:name w:val="heading 1"/>
    <w:basedOn w:val="Normaallaad"/>
    <w:next w:val="Normaallaad"/>
    <w:link w:val="Pealkiri1Mrk"/>
    <w:uiPriority w:val="9"/>
    <w:qFormat/>
    <w:rsid w:val="006B2BF1"/>
    <w:pPr>
      <w:keepNext/>
      <w:keepLines/>
      <w:numPr>
        <w:numId w:val="25"/>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Pealkiri2">
    <w:name w:val="heading 2"/>
    <w:basedOn w:val="Normaallaad"/>
    <w:next w:val="Normaallaad"/>
    <w:link w:val="Pealkiri2Mrk"/>
    <w:uiPriority w:val="9"/>
    <w:unhideWhenUsed/>
    <w:qFormat/>
    <w:rsid w:val="006B2BF1"/>
    <w:pPr>
      <w:keepNext/>
      <w:keepLines/>
      <w:numPr>
        <w:ilvl w:val="1"/>
        <w:numId w:val="25"/>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Pealkiri3">
    <w:name w:val="heading 3"/>
    <w:basedOn w:val="Normaallaad"/>
    <w:next w:val="Normaallaad"/>
    <w:link w:val="Pealkiri3Mrk"/>
    <w:uiPriority w:val="9"/>
    <w:unhideWhenUsed/>
    <w:qFormat/>
    <w:rsid w:val="006B2BF1"/>
    <w:pPr>
      <w:keepNext/>
      <w:keepLines/>
      <w:numPr>
        <w:ilvl w:val="2"/>
        <w:numId w:val="25"/>
      </w:numPr>
      <w:spacing w:before="200" w:after="0"/>
      <w:outlineLvl w:val="2"/>
    </w:pPr>
    <w:rPr>
      <w:rFonts w:asciiTheme="majorHAnsi" w:eastAsiaTheme="majorEastAsia" w:hAnsiTheme="majorHAnsi" w:cstheme="majorBidi"/>
      <w:b/>
      <w:bCs/>
      <w:color w:val="000000" w:themeColor="text1"/>
    </w:rPr>
  </w:style>
  <w:style w:type="paragraph" w:styleId="Pealkiri4">
    <w:name w:val="heading 4"/>
    <w:basedOn w:val="Normaallaad"/>
    <w:next w:val="Normaallaad"/>
    <w:link w:val="Pealkiri4Mrk"/>
    <w:uiPriority w:val="9"/>
    <w:semiHidden/>
    <w:unhideWhenUsed/>
    <w:qFormat/>
    <w:rsid w:val="006B2BF1"/>
    <w:pPr>
      <w:keepNext/>
      <w:keepLines/>
      <w:numPr>
        <w:ilvl w:val="3"/>
        <w:numId w:val="25"/>
      </w:numPr>
      <w:spacing w:before="200" w:after="0"/>
      <w:outlineLvl w:val="3"/>
    </w:pPr>
    <w:rPr>
      <w:rFonts w:asciiTheme="majorHAnsi" w:eastAsiaTheme="majorEastAsia" w:hAnsiTheme="majorHAnsi" w:cstheme="majorBidi"/>
      <w:b/>
      <w:bCs/>
      <w:i/>
      <w:iCs/>
      <w:color w:val="000000" w:themeColor="text1"/>
    </w:rPr>
  </w:style>
  <w:style w:type="paragraph" w:styleId="Pealkiri5">
    <w:name w:val="heading 5"/>
    <w:basedOn w:val="Normaallaad"/>
    <w:next w:val="Normaallaad"/>
    <w:link w:val="Pealkiri5Mrk"/>
    <w:uiPriority w:val="9"/>
    <w:semiHidden/>
    <w:unhideWhenUsed/>
    <w:qFormat/>
    <w:rsid w:val="006B2BF1"/>
    <w:pPr>
      <w:keepNext/>
      <w:keepLines/>
      <w:numPr>
        <w:ilvl w:val="4"/>
        <w:numId w:val="25"/>
      </w:numPr>
      <w:spacing w:before="200" w:after="0"/>
      <w:outlineLvl w:val="4"/>
    </w:pPr>
    <w:rPr>
      <w:rFonts w:asciiTheme="majorHAnsi" w:eastAsiaTheme="majorEastAsia" w:hAnsiTheme="majorHAnsi" w:cstheme="majorBidi"/>
      <w:color w:val="323E4F" w:themeColor="text2" w:themeShade="BF"/>
    </w:rPr>
  </w:style>
  <w:style w:type="paragraph" w:styleId="Pealkiri6">
    <w:name w:val="heading 6"/>
    <w:basedOn w:val="Normaallaad"/>
    <w:next w:val="Normaallaad"/>
    <w:link w:val="Pealkiri6Mrk"/>
    <w:uiPriority w:val="9"/>
    <w:semiHidden/>
    <w:unhideWhenUsed/>
    <w:qFormat/>
    <w:rsid w:val="006B2BF1"/>
    <w:pPr>
      <w:keepNext/>
      <w:keepLines/>
      <w:numPr>
        <w:ilvl w:val="5"/>
        <w:numId w:val="25"/>
      </w:numPr>
      <w:spacing w:before="200" w:after="0"/>
      <w:outlineLvl w:val="5"/>
    </w:pPr>
    <w:rPr>
      <w:rFonts w:asciiTheme="majorHAnsi" w:eastAsiaTheme="majorEastAsia" w:hAnsiTheme="majorHAnsi" w:cstheme="majorBidi"/>
      <w:i/>
      <w:iCs/>
      <w:color w:val="323E4F" w:themeColor="text2" w:themeShade="BF"/>
    </w:rPr>
  </w:style>
  <w:style w:type="paragraph" w:styleId="Pealkiri7">
    <w:name w:val="heading 7"/>
    <w:basedOn w:val="Normaallaad"/>
    <w:next w:val="Normaallaad"/>
    <w:link w:val="Pealkiri7Mrk"/>
    <w:uiPriority w:val="9"/>
    <w:semiHidden/>
    <w:unhideWhenUsed/>
    <w:qFormat/>
    <w:rsid w:val="006B2BF1"/>
    <w:pPr>
      <w:keepNext/>
      <w:keepLines/>
      <w:numPr>
        <w:ilvl w:val="6"/>
        <w:numId w:val="25"/>
      </w:numPr>
      <w:spacing w:before="200" w:after="0"/>
      <w:outlineLvl w:val="6"/>
    </w:pPr>
    <w:rPr>
      <w:rFonts w:asciiTheme="majorHAnsi" w:eastAsiaTheme="majorEastAsia" w:hAnsiTheme="majorHAnsi" w:cstheme="majorBidi"/>
      <w:i/>
      <w:iCs/>
      <w:color w:val="404040" w:themeColor="text1" w:themeTint="BF"/>
    </w:rPr>
  </w:style>
  <w:style w:type="paragraph" w:styleId="Pealkiri8">
    <w:name w:val="heading 8"/>
    <w:basedOn w:val="Normaallaad"/>
    <w:next w:val="Normaallaad"/>
    <w:link w:val="Pealkiri8Mrk"/>
    <w:uiPriority w:val="9"/>
    <w:semiHidden/>
    <w:unhideWhenUsed/>
    <w:qFormat/>
    <w:rsid w:val="006B2BF1"/>
    <w:pPr>
      <w:keepNext/>
      <w:keepLines/>
      <w:numPr>
        <w:ilvl w:val="7"/>
        <w:numId w:val="25"/>
      </w:numPr>
      <w:spacing w:before="200" w:after="0"/>
      <w:outlineLvl w:val="7"/>
    </w:pPr>
    <w:rPr>
      <w:rFonts w:asciiTheme="majorHAnsi" w:eastAsiaTheme="majorEastAsia" w:hAnsiTheme="majorHAnsi" w:cstheme="majorBidi"/>
      <w:color w:val="404040" w:themeColor="text1" w:themeTint="BF"/>
      <w:sz w:val="20"/>
      <w:szCs w:val="20"/>
    </w:rPr>
  </w:style>
  <w:style w:type="paragraph" w:styleId="Pealkiri9">
    <w:name w:val="heading 9"/>
    <w:basedOn w:val="Normaallaad"/>
    <w:next w:val="Normaallaad"/>
    <w:link w:val="Pealkiri9Mrk"/>
    <w:uiPriority w:val="9"/>
    <w:semiHidden/>
    <w:unhideWhenUsed/>
    <w:qFormat/>
    <w:rsid w:val="006B2BF1"/>
    <w:pPr>
      <w:keepNext/>
      <w:keepLines/>
      <w:numPr>
        <w:ilvl w:val="8"/>
        <w:numId w:val="25"/>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Default">
    <w:name w:val="Default"/>
    <w:rsid w:val="00BB4938"/>
    <w:pPr>
      <w:autoSpaceDE w:val="0"/>
      <w:autoSpaceDN w:val="0"/>
      <w:adjustRightInd w:val="0"/>
      <w:spacing w:after="0" w:line="240" w:lineRule="auto"/>
    </w:pPr>
    <w:rPr>
      <w:rFonts w:ascii="Times New Roman" w:hAnsi="Times New Roman" w:cs="Times New Roman"/>
      <w:color w:val="000000"/>
      <w:sz w:val="24"/>
      <w:szCs w:val="24"/>
    </w:rPr>
  </w:style>
  <w:style w:type="paragraph" w:styleId="Loendilik">
    <w:name w:val="List Paragraph"/>
    <w:basedOn w:val="Normaallaad"/>
    <w:uiPriority w:val="34"/>
    <w:qFormat/>
    <w:rsid w:val="00B96DA4"/>
    <w:pPr>
      <w:ind w:left="720"/>
      <w:contextualSpacing/>
    </w:pPr>
  </w:style>
  <w:style w:type="table" w:styleId="Kontuurtabel">
    <w:name w:val="Table Grid"/>
    <w:basedOn w:val="Normaaltabel"/>
    <w:rsid w:val="00D863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vatabel5">
    <w:name w:val="Plain Table 5"/>
    <w:basedOn w:val="Normaaltabel"/>
    <w:uiPriority w:val="45"/>
    <w:rsid w:val="0021357E"/>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Vrvilineruuttabel7">
    <w:name w:val="Grid Table 7 Colorful"/>
    <w:basedOn w:val="Normaaltabel"/>
    <w:uiPriority w:val="52"/>
    <w:rsid w:val="00A67B27"/>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character" w:styleId="Kommentaariviide">
    <w:name w:val="annotation reference"/>
    <w:basedOn w:val="Liguvaikefont"/>
    <w:uiPriority w:val="99"/>
    <w:semiHidden/>
    <w:unhideWhenUsed/>
    <w:rsid w:val="00240777"/>
    <w:rPr>
      <w:sz w:val="16"/>
      <w:szCs w:val="16"/>
    </w:rPr>
  </w:style>
  <w:style w:type="paragraph" w:styleId="Kommentaaritekst">
    <w:name w:val="annotation text"/>
    <w:basedOn w:val="Normaallaad"/>
    <w:link w:val="KommentaaritekstMrk"/>
    <w:uiPriority w:val="99"/>
    <w:unhideWhenUsed/>
    <w:rsid w:val="00240777"/>
    <w:pPr>
      <w:spacing w:line="240" w:lineRule="auto"/>
    </w:pPr>
    <w:rPr>
      <w:sz w:val="20"/>
      <w:szCs w:val="20"/>
    </w:rPr>
  </w:style>
  <w:style w:type="character" w:customStyle="1" w:styleId="KommentaaritekstMrk">
    <w:name w:val="Kommentaari tekst Märk"/>
    <w:basedOn w:val="Liguvaikefont"/>
    <w:link w:val="Kommentaaritekst"/>
    <w:uiPriority w:val="99"/>
    <w:rsid w:val="00240777"/>
    <w:rPr>
      <w:sz w:val="20"/>
      <w:szCs w:val="20"/>
    </w:rPr>
  </w:style>
  <w:style w:type="paragraph" w:styleId="Kommentaariteema">
    <w:name w:val="annotation subject"/>
    <w:basedOn w:val="Kommentaaritekst"/>
    <w:next w:val="Kommentaaritekst"/>
    <w:link w:val="KommentaariteemaMrk"/>
    <w:uiPriority w:val="99"/>
    <w:semiHidden/>
    <w:unhideWhenUsed/>
    <w:rsid w:val="00240777"/>
    <w:rPr>
      <w:b/>
      <w:bCs/>
    </w:rPr>
  </w:style>
  <w:style w:type="character" w:customStyle="1" w:styleId="KommentaariteemaMrk">
    <w:name w:val="Kommentaari teema Märk"/>
    <w:basedOn w:val="KommentaaritekstMrk"/>
    <w:link w:val="Kommentaariteema"/>
    <w:uiPriority w:val="99"/>
    <w:semiHidden/>
    <w:rsid w:val="00240777"/>
    <w:rPr>
      <w:b/>
      <w:bCs/>
      <w:sz w:val="20"/>
      <w:szCs w:val="20"/>
    </w:rPr>
  </w:style>
  <w:style w:type="paragraph" w:styleId="Jutumullitekst">
    <w:name w:val="Balloon Text"/>
    <w:basedOn w:val="Normaallaad"/>
    <w:link w:val="JutumullitekstMrk"/>
    <w:uiPriority w:val="99"/>
    <w:semiHidden/>
    <w:unhideWhenUsed/>
    <w:rsid w:val="00801CA6"/>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801CA6"/>
    <w:rPr>
      <w:rFonts w:ascii="Segoe UI" w:hAnsi="Segoe UI" w:cs="Segoe UI"/>
      <w:sz w:val="18"/>
      <w:szCs w:val="18"/>
    </w:rPr>
  </w:style>
  <w:style w:type="table" w:styleId="Ruuttabel2">
    <w:name w:val="Grid Table 2"/>
    <w:basedOn w:val="Normaaltabel"/>
    <w:uiPriority w:val="47"/>
    <w:rsid w:val="00794C5C"/>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Heleloetelutabel1">
    <w:name w:val="List Table 1 Light"/>
    <w:basedOn w:val="Normaaltabel"/>
    <w:uiPriority w:val="46"/>
    <w:rsid w:val="00702A46"/>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Pealdis">
    <w:name w:val="caption"/>
    <w:basedOn w:val="Normaallaad"/>
    <w:next w:val="Normaallaad"/>
    <w:uiPriority w:val="35"/>
    <w:unhideWhenUsed/>
    <w:qFormat/>
    <w:rsid w:val="006B2BF1"/>
    <w:pPr>
      <w:spacing w:after="200" w:line="240" w:lineRule="auto"/>
    </w:pPr>
    <w:rPr>
      <w:i/>
      <w:iCs/>
      <w:color w:val="44546A" w:themeColor="text2"/>
      <w:sz w:val="18"/>
      <w:szCs w:val="18"/>
    </w:rPr>
  </w:style>
  <w:style w:type="paragraph" w:styleId="Allmrkusetekst">
    <w:name w:val="footnote text"/>
    <w:basedOn w:val="Normaallaad"/>
    <w:link w:val="AllmrkusetekstMrk"/>
    <w:uiPriority w:val="99"/>
    <w:semiHidden/>
    <w:unhideWhenUsed/>
    <w:rsid w:val="00FC2AF0"/>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FC2AF0"/>
    <w:rPr>
      <w:sz w:val="20"/>
      <w:szCs w:val="20"/>
    </w:rPr>
  </w:style>
  <w:style w:type="character" w:styleId="Allmrkuseviide">
    <w:name w:val="footnote reference"/>
    <w:basedOn w:val="Liguvaikefont"/>
    <w:uiPriority w:val="99"/>
    <w:semiHidden/>
    <w:unhideWhenUsed/>
    <w:rsid w:val="00FC2AF0"/>
    <w:rPr>
      <w:vertAlign w:val="superscript"/>
    </w:rPr>
  </w:style>
  <w:style w:type="table" w:styleId="Heleruuttabel1">
    <w:name w:val="Grid Table 1 Light"/>
    <w:basedOn w:val="Normaaltabel"/>
    <w:uiPriority w:val="46"/>
    <w:rsid w:val="00585A4B"/>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Pealkiri2Mrk">
    <w:name w:val="Pealkiri 2 Märk"/>
    <w:basedOn w:val="Liguvaikefont"/>
    <w:link w:val="Pealkiri2"/>
    <w:uiPriority w:val="9"/>
    <w:rsid w:val="006B2BF1"/>
    <w:rPr>
      <w:rFonts w:asciiTheme="majorHAnsi" w:eastAsiaTheme="majorEastAsia" w:hAnsiTheme="majorHAnsi" w:cstheme="majorBidi"/>
      <w:b/>
      <w:bCs/>
      <w:smallCaps/>
      <w:color w:val="000000" w:themeColor="text1"/>
      <w:sz w:val="28"/>
      <w:szCs w:val="28"/>
    </w:rPr>
  </w:style>
  <w:style w:type="character" w:customStyle="1" w:styleId="Pealkiri3Mrk">
    <w:name w:val="Pealkiri 3 Märk"/>
    <w:basedOn w:val="Liguvaikefont"/>
    <w:link w:val="Pealkiri3"/>
    <w:uiPriority w:val="9"/>
    <w:rsid w:val="006B2BF1"/>
    <w:rPr>
      <w:rFonts w:asciiTheme="majorHAnsi" w:eastAsiaTheme="majorEastAsia" w:hAnsiTheme="majorHAnsi" w:cstheme="majorBidi"/>
      <w:b/>
      <w:bCs/>
      <w:color w:val="000000" w:themeColor="text1"/>
    </w:rPr>
  </w:style>
  <w:style w:type="character" w:customStyle="1" w:styleId="Pealkiri1Mrk">
    <w:name w:val="Pealkiri 1 Märk"/>
    <w:basedOn w:val="Liguvaikefont"/>
    <w:link w:val="Pealkiri1"/>
    <w:uiPriority w:val="9"/>
    <w:rsid w:val="006B2BF1"/>
    <w:rPr>
      <w:rFonts w:asciiTheme="majorHAnsi" w:eastAsiaTheme="majorEastAsia" w:hAnsiTheme="majorHAnsi" w:cstheme="majorBidi"/>
      <w:b/>
      <w:bCs/>
      <w:smallCaps/>
      <w:color w:val="000000" w:themeColor="text1"/>
      <w:sz w:val="36"/>
      <w:szCs w:val="36"/>
    </w:rPr>
  </w:style>
  <w:style w:type="character" w:customStyle="1" w:styleId="Pealkiri4Mrk">
    <w:name w:val="Pealkiri 4 Märk"/>
    <w:basedOn w:val="Liguvaikefont"/>
    <w:link w:val="Pealkiri4"/>
    <w:uiPriority w:val="9"/>
    <w:semiHidden/>
    <w:rsid w:val="006B2BF1"/>
    <w:rPr>
      <w:rFonts w:asciiTheme="majorHAnsi" w:eastAsiaTheme="majorEastAsia" w:hAnsiTheme="majorHAnsi" w:cstheme="majorBidi"/>
      <w:b/>
      <w:bCs/>
      <w:i/>
      <w:iCs/>
      <w:color w:val="000000" w:themeColor="text1"/>
    </w:rPr>
  </w:style>
  <w:style w:type="character" w:customStyle="1" w:styleId="Pealkiri5Mrk">
    <w:name w:val="Pealkiri 5 Märk"/>
    <w:basedOn w:val="Liguvaikefont"/>
    <w:link w:val="Pealkiri5"/>
    <w:uiPriority w:val="9"/>
    <w:semiHidden/>
    <w:rsid w:val="006B2BF1"/>
    <w:rPr>
      <w:rFonts w:asciiTheme="majorHAnsi" w:eastAsiaTheme="majorEastAsia" w:hAnsiTheme="majorHAnsi" w:cstheme="majorBidi"/>
      <w:color w:val="323E4F" w:themeColor="text2" w:themeShade="BF"/>
    </w:rPr>
  </w:style>
  <w:style w:type="character" w:customStyle="1" w:styleId="Pealkiri6Mrk">
    <w:name w:val="Pealkiri 6 Märk"/>
    <w:basedOn w:val="Liguvaikefont"/>
    <w:link w:val="Pealkiri6"/>
    <w:uiPriority w:val="9"/>
    <w:semiHidden/>
    <w:rsid w:val="006B2BF1"/>
    <w:rPr>
      <w:rFonts w:asciiTheme="majorHAnsi" w:eastAsiaTheme="majorEastAsia" w:hAnsiTheme="majorHAnsi" w:cstheme="majorBidi"/>
      <w:i/>
      <w:iCs/>
      <w:color w:val="323E4F" w:themeColor="text2" w:themeShade="BF"/>
    </w:rPr>
  </w:style>
  <w:style w:type="character" w:customStyle="1" w:styleId="Pealkiri7Mrk">
    <w:name w:val="Pealkiri 7 Märk"/>
    <w:basedOn w:val="Liguvaikefont"/>
    <w:link w:val="Pealkiri7"/>
    <w:uiPriority w:val="9"/>
    <w:semiHidden/>
    <w:rsid w:val="006B2BF1"/>
    <w:rPr>
      <w:rFonts w:asciiTheme="majorHAnsi" w:eastAsiaTheme="majorEastAsia" w:hAnsiTheme="majorHAnsi" w:cstheme="majorBidi"/>
      <w:i/>
      <w:iCs/>
      <w:color w:val="404040" w:themeColor="text1" w:themeTint="BF"/>
    </w:rPr>
  </w:style>
  <w:style w:type="character" w:customStyle="1" w:styleId="Pealkiri8Mrk">
    <w:name w:val="Pealkiri 8 Märk"/>
    <w:basedOn w:val="Liguvaikefont"/>
    <w:link w:val="Pealkiri8"/>
    <w:uiPriority w:val="9"/>
    <w:semiHidden/>
    <w:rsid w:val="006B2BF1"/>
    <w:rPr>
      <w:rFonts w:asciiTheme="majorHAnsi" w:eastAsiaTheme="majorEastAsia" w:hAnsiTheme="majorHAnsi" w:cstheme="majorBidi"/>
      <w:color w:val="404040" w:themeColor="text1" w:themeTint="BF"/>
      <w:sz w:val="20"/>
      <w:szCs w:val="20"/>
    </w:rPr>
  </w:style>
  <w:style w:type="character" w:customStyle="1" w:styleId="Pealkiri9Mrk">
    <w:name w:val="Pealkiri 9 Märk"/>
    <w:basedOn w:val="Liguvaikefont"/>
    <w:link w:val="Pealkiri9"/>
    <w:uiPriority w:val="9"/>
    <w:semiHidden/>
    <w:rsid w:val="006B2BF1"/>
    <w:rPr>
      <w:rFonts w:asciiTheme="majorHAnsi" w:eastAsiaTheme="majorEastAsia" w:hAnsiTheme="majorHAnsi" w:cstheme="majorBidi"/>
      <w:i/>
      <w:iCs/>
      <w:color w:val="404040" w:themeColor="text1" w:themeTint="BF"/>
      <w:sz w:val="20"/>
      <w:szCs w:val="20"/>
    </w:rPr>
  </w:style>
  <w:style w:type="paragraph" w:styleId="Pealkiri">
    <w:name w:val="Title"/>
    <w:basedOn w:val="Normaallaad"/>
    <w:next w:val="Normaallaad"/>
    <w:link w:val="PealkiriMrk"/>
    <w:uiPriority w:val="10"/>
    <w:qFormat/>
    <w:rsid w:val="006B2BF1"/>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PealkiriMrk">
    <w:name w:val="Pealkiri Märk"/>
    <w:basedOn w:val="Liguvaikefont"/>
    <w:link w:val="Pealkiri"/>
    <w:uiPriority w:val="10"/>
    <w:rsid w:val="006B2BF1"/>
    <w:rPr>
      <w:rFonts w:asciiTheme="majorHAnsi" w:eastAsiaTheme="majorEastAsia" w:hAnsiTheme="majorHAnsi" w:cstheme="majorBidi"/>
      <w:color w:val="000000" w:themeColor="text1"/>
      <w:sz w:val="56"/>
      <w:szCs w:val="56"/>
    </w:rPr>
  </w:style>
  <w:style w:type="paragraph" w:styleId="Alapealkiri">
    <w:name w:val="Subtitle"/>
    <w:basedOn w:val="Normaallaad"/>
    <w:next w:val="Normaallaad"/>
    <w:link w:val="AlapealkiriMrk"/>
    <w:uiPriority w:val="11"/>
    <w:qFormat/>
    <w:rsid w:val="006B2BF1"/>
    <w:pPr>
      <w:numPr>
        <w:ilvl w:val="1"/>
      </w:numPr>
    </w:pPr>
    <w:rPr>
      <w:color w:val="5A5A5A" w:themeColor="text1" w:themeTint="A5"/>
      <w:spacing w:val="10"/>
    </w:rPr>
  </w:style>
  <w:style w:type="character" w:customStyle="1" w:styleId="AlapealkiriMrk">
    <w:name w:val="Alapealkiri Märk"/>
    <w:basedOn w:val="Liguvaikefont"/>
    <w:link w:val="Alapealkiri"/>
    <w:uiPriority w:val="11"/>
    <w:rsid w:val="006B2BF1"/>
    <w:rPr>
      <w:color w:val="5A5A5A" w:themeColor="text1" w:themeTint="A5"/>
      <w:spacing w:val="10"/>
    </w:rPr>
  </w:style>
  <w:style w:type="character" w:styleId="Tugev">
    <w:name w:val="Strong"/>
    <w:basedOn w:val="Liguvaikefont"/>
    <w:uiPriority w:val="22"/>
    <w:qFormat/>
    <w:rsid w:val="006B2BF1"/>
    <w:rPr>
      <w:b/>
      <w:bCs/>
      <w:color w:val="000000" w:themeColor="text1"/>
    </w:rPr>
  </w:style>
  <w:style w:type="character" w:styleId="Rhutus">
    <w:name w:val="Emphasis"/>
    <w:basedOn w:val="Liguvaikefont"/>
    <w:uiPriority w:val="20"/>
    <w:qFormat/>
    <w:rsid w:val="006B2BF1"/>
    <w:rPr>
      <w:i/>
      <w:iCs/>
      <w:color w:val="auto"/>
    </w:rPr>
  </w:style>
  <w:style w:type="paragraph" w:styleId="Vahedeta">
    <w:name w:val="No Spacing"/>
    <w:uiPriority w:val="1"/>
    <w:qFormat/>
    <w:rsid w:val="006B2BF1"/>
    <w:pPr>
      <w:spacing w:after="0" w:line="240" w:lineRule="auto"/>
    </w:pPr>
  </w:style>
  <w:style w:type="paragraph" w:styleId="Tsitaat">
    <w:name w:val="Quote"/>
    <w:basedOn w:val="Normaallaad"/>
    <w:next w:val="Normaallaad"/>
    <w:link w:val="TsitaatMrk"/>
    <w:uiPriority w:val="29"/>
    <w:qFormat/>
    <w:rsid w:val="006B2BF1"/>
    <w:pPr>
      <w:spacing w:before="160"/>
      <w:ind w:left="720" w:right="720"/>
    </w:pPr>
    <w:rPr>
      <w:i/>
      <w:iCs/>
      <w:color w:val="000000" w:themeColor="text1"/>
    </w:rPr>
  </w:style>
  <w:style w:type="character" w:customStyle="1" w:styleId="TsitaatMrk">
    <w:name w:val="Tsitaat Märk"/>
    <w:basedOn w:val="Liguvaikefont"/>
    <w:link w:val="Tsitaat"/>
    <w:uiPriority w:val="29"/>
    <w:rsid w:val="006B2BF1"/>
    <w:rPr>
      <w:i/>
      <w:iCs/>
      <w:color w:val="000000" w:themeColor="text1"/>
    </w:rPr>
  </w:style>
  <w:style w:type="paragraph" w:styleId="Selgeltmrgatavtsitaat">
    <w:name w:val="Intense Quote"/>
    <w:basedOn w:val="Normaallaad"/>
    <w:next w:val="Normaallaad"/>
    <w:link w:val="SelgeltmrgatavtsitaatMrk"/>
    <w:uiPriority w:val="30"/>
    <w:qFormat/>
    <w:rsid w:val="006B2BF1"/>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SelgeltmrgatavtsitaatMrk">
    <w:name w:val="Selgelt märgatav tsitaat Märk"/>
    <w:basedOn w:val="Liguvaikefont"/>
    <w:link w:val="Selgeltmrgatavtsitaat"/>
    <w:uiPriority w:val="30"/>
    <w:rsid w:val="006B2BF1"/>
    <w:rPr>
      <w:color w:val="000000" w:themeColor="text1"/>
      <w:shd w:val="clear" w:color="auto" w:fill="F2F2F2" w:themeFill="background1" w:themeFillShade="F2"/>
    </w:rPr>
  </w:style>
  <w:style w:type="character" w:styleId="Vaevumrgatavrhutus">
    <w:name w:val="Subtle Emphasis"/>
    <w:basedOn w:val="Liguvaikefont"/>
    <w:uiPriority w:val="19"/>
    <w:qFormat/>
    <w:rsid w:val="006B2BF1"/>
    <w:rPr>
      <w:i/>
      <w:iCs/>
      <w:color w:val="404040" w:themeColor="text1" w:themeTint="BF"/>
    </w:rPr>
  </w:style>
  <w:style w:type="character" w:styleId="Selgeltmrgatavrhutus">
    <w:name w:val="Intense Emphasis"/>
    <w:basedOn w:val="Liguvaikefont"/>
    <w:uiPriority w:val="21"/>
    <w:qFormat/>
    <w:rsid w:val="006B2BF1"/>
    <w:rPr>
      <w:b/>
      <w:bCs/>
      <w:i/>
      <w:iCs/>
      <w:caps/>
    </w:rPr>
  </w:style>
  <w:style w:type="character" w:styleId="Vaevumrgatavviide">
    <w:name w:val="Subtle Reference"/>
    <w:basedOn w:val="Liguvaikefont"/>
    <w:uiPriority w:val="31"/>
    <w:qFormat/>
    <w:rsid w:val="006B2BF1"/>
    <w:rPr>
      <w:smallCaps/>
      <w:color w:val="404040" w:themeColor="text1" w:themeTint="BF"/>
      <w:u w:val="single" w:color="7F7F7F" w:themeColor="text1" w:themeTint="80"/>
    </w:rPr>
  </w:style>
  <w:style w:type="character" w:styleId="Selgeltmrgatavviide">
    <w:name w:val="Intense Reference"/>
    <w:basedOn w:val="Liguvaikefont"/>
    <w:uiPriority w:val="32"/>
    <w:qFormat/>
    <w:rsid w:val="006B2BF1"/>
    <w:rPr>
      <w:b/>
      <w:bCs/>
      <w:smallCaps/>
      <w:u w:val="single"/>
    </w:rPr>
  </w:style>
  <w:style w:type="character" w:styleId="Raamatupealkiri">
    <w:name w:val="Book Title"/>
    <w:basedOn w:val="Liguvaikefont"/>
    <w:uiPriority w:val="33"/>
    <w:qFormat/>
    <w:rsid w:val="006B2BF1"/>
    <w:rPr>
      <w:b w:val="0"/>
      <w:bCs w:val="0"/>
      <w:smallCaps/>
      <w:spacing w:val="5"/>
    </w:rPr>
  </w:style>
  <w:style w:type="paragraph" w:styleId="Sisukorrapealkiri">
    <w:name w:val="TOC Heading"/>
    <w:basedOn w:val="Pealkiri1"/>
    <w:next w:val="Normaallaad"/>
    <w:uiPriority w:val="39"/>
    <w:semiHidden/>
    <w:unhideWhenUsed/>
    <w:qFormat/>
    <w:rsid w:val="006B2BF1"/>
    <w:pPr>
      <w:outlineLvl w:val="9"/>
    </w:pPr>
  </w:style>
  <w:style w:type="character" w:styleId="Hperlink">
    <w:name w:val="Hyperlink"/>
    <w:basedOn w:val="Liguvaikefont"/>
    <w:uiPriority w:val="99"/>
    <w:semiHidden/>
    <w:unhideWhenUsed/>
    <w:rsid w:val="00A6639E"/>
    <w:rPr>
      <w:color w:val="0000FF"/>
      <w:u w:val="single"/>
    </w:rPr>
  </w:style>
  <w:style w:type="paragraph" w:styleId="Redaktsioon">
    <w:name w:val="Revision"/>
    <w:hidden/>
    <w:uiPriority w:val="99"/>
    <w:semiHidden/>
    <w:rsid w:val="002A4EEE"/>
    <w:pPr>
      <w:spacing w:after="0" w:line="240" w:lineRule="auto"/>
    </w:pPr>
  </w:style>
  <w:style w:type="character" w:customStyle="1" w:styleId="cf01">
    <w:name w:val="cf01"/>
    <w:basedOn w:val="Liguvaikefont"/>
    <w:rsid w:val="000A5D56"/>
    <w:rPr>
      <w:rFonts w:ascii="Segoe UI" w:hAnsi="Segoe UI" w:cs="Segoe UI" w:hint="default"/>
      <w:sz w:val="18"/>
      <w:szCs w:val="18"/>
    </w:rPr>
  </w:style>
  <w:style w:type="paragraph" w:styleId="Pis">
    <w:name w:val="header"/>
    <w:basedOn w:val="Normaallaad"/>
    <w:link w:val="PisMrk"/>
    <w:uiPriority w:val="99"/>
    <w:unhideWhenUsed/>
    <w:rsid w:val="00DA1F10"/>
    <w:pPr>
      <w:tabs>
        <w:tab w:val="center" w:pos="4536"/>
        <w:tab w:val="right" w:pos="9072"/>
      </w:tabs>
      <w:spacing w:after="0" w:line="240" w:lineRule="auto"/>
    </w:pPr>
  </w:style>
  <w:style w:type="character" w:customStyle="1" w:styleId="PisMrk">
    <w:name w:val="Päis Märk"/>
    <w:basedOn w:val="Liguvaikefont"/>
    <w:link w:val="Pis"/>
    <w:uiPriority w:val="99"/>
    <w:rsid w:val="00DA1F10"/>
  </w:style>
  <w:style w:type="paragraph" w:styleId="Jalus">
    <w:name w:val="footer"/>
    <w:basedOn w:val="Normaallaad"/>
    <w:link w:val="JalusMrk"/>
    <w:uiPriority w:val="99"/>
    <w:unhideWhenUsed/>
    <w:rsid w:val="00DA1F10"/>
    <w:pPr>
      <w:tabs>
        <w:tab w:val="center" w:pos="4536"/>
        <w:tab w:val="right" w:pos="9072"/>
      </w:tabs>
      <w:spacing w:after="0" w:line="240" w:lineRule="auto"/>
    </w:pPr>
  </w:style>
  <w:style w:type="character" w:customStyle="1" w:styleId="JalusMrk">
    <w:name w:val="Jalus Märk"/>
    <w:basedOn w:val="Liguvaikefont"/>
    <w:link w:val="Jalus"/>
    <w:uiPriority w:val="99"/>
    <w:rsid w:val="00DA1F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9821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tat.ee/et/avasta-statistikat/valdkonnad/rahandus/hinnad/tarbijahinnaindek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tat.ee/et/avasta-statistikat/valdkonnad/rahandus/hinnad/tarbijahinnaindek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tat.ee/et/avasta-statistikat/valdkonnad/rahandus/hinnad/tarbijahinnaindeks"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Kalle\Dropbox%20(TTU)\Katlad%20ja%20kliimaseadmed\EHR%20elamud%20lokaalne.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6F31-4529-ACA8-E221C0B16DB4}"/>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6F31-4529-ACA8-E221C0B16DB4}"/>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6F31-4529-ACA8-E221C0B16DB4}"/>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6F31-4529-ACA8-E221C0B16DB4}"/>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6F31-4529-ACA8-E221C0B16DB4}"/>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6F31-4529-ACA8-E221C0B16DB4}"/>
              </c:ext>
            </c:extLst>
          </c:dPt>
          <c:dLbls>
            <c:dLbl>
              <c:idx val="1"/>
              <c:layout>
                <c:manualLayout>
                  <c:x val="1.7609646508430162E-2"/>
                  <c:y val="4.9007596177407502E-3"/>
                </c:manualLayout>
              </c:layout>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6F31-4529-ACA8-E221C0B16DB4}"/>
                </c:ext>
              </c:extLst>
            </c:dLbl>
            <c:dLbl>
              <c:idx val="2"/>
              <c:layout>
                <c:manualLayout>
                  <c:x val="2.6959736383091758E-2"/>
                  <c:y val="-1.0506919911168908E-2"/>
                </c:manualLayout>
              </c:layout>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6F31-4529-ACA8-E221C0B16DB4}"/>
                </c:ext>
              </c:extLst>
            </c:dLbl>
            <c:dLbl>
              <c:idx val="3"/>
              <c:layout>
                <c:manualLayout>
                  <c:x val="5.000526631951397E-2"/>
                  <c:y val="0.12509555516538129"/>
                </c:manualLayout>
              </c:layout>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7-6F31-4529-ACA8-E221C0B16DB4}"/>
                </c:ext>
              </c:extLst>
            </c:dLbl>
            <c:dLbl>
              <c:idx val="4"/>
              <c:layout>
                <c:manualLayout>
                  <c:x val="-0.11434441266648226"/>
                  <c:y val="-5.4814803381138248E-2"/>
                </c:manualLayout>
              </c:layout>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9-6F31-4529-ACA8-E221C0B16DB4}"/>
                </c:ext>
              </c:extLst>
            </c:dLbl>
            <c:dLbl>
              <c:idx val="5"/>
              <c:layout>
                <c:manualLayout>
                  <c:x val="-0.15287373217698075"/>
                  <c:y val="6.4935257878356967E-2"/>
                </c:manualLayout>
              </c:layout>
              <c:spPr>
                <a:noFill/>
                <a:ln>
                  <a:noFill/>
                </a:ln>
                <a:effectLst/>
              </c:spPr>
              <c:txPr>
                <a:bodyPr rot="0" spcFirstLastPara="1" vertOverflow="ellipsis" vert="horz" wrap="square" lIns="38100" tIns="19050" rIns="38100" bIns="19050" anchor="ctr" anchorCtr="1">
                  <a:noAutofit/>
                </a:bodyPr>
                <a:lstStyle/>
                <a:p>
                  <a:pPr>
                    <a:defRPr sz="1000" b="0" i="0" u="none" strike="noStrike" kern="1200" baseline="0">
                      <a:solidFill>
                        <a:schemeClr val="tx1">
                          <a:lumMod val="75000"/>
                          <a:lumOff val="25000"/>
                        </a:schemeClr>
                      </a:solidFill>
                      <a:latin typeface="+mn-lt"/>
                      <a:ea typeface="+mn-ea"/>
                      <a:cs typeface="+mn-cs"/>
                    </a:defRPr>
                  </a:pPr>
                  <a:endParaRPr lang="et-EE"/>
                </a:p>
              </c:txPr>
              <c:dLblPos val="bestFit"/>
              <c:showLegendKey val="0"/>
              <c:showVal val="1"/>
              <c:showCatName val="1"/>
              <c:showSerName val="0"/>
              <c:showPercent val="1"/>
              <c:showBubbleSize val="0"/>
              <c:extLst>
                <c:ext xmlns:c15="http://schemas.microsoft.com/office/drawing/2012/chart" uri="{CE6537A1-D6FC-4f65-9D91-7224C49458BB}">
                  <c15:layout>
                    <c:manualLayout>
                      <c:w val="0.26458915184477438"/>
                      <c:h val="0.22543494241607448"/>
                    </c:manualLayout>
                  </c15:layout>
                </c:ext>
                <c:ext xmlns:c16="http://schemas.microsoft.com/office/drawing/2014/chart" uri="{C3380CC4-5D6E-409C-BE32-E72D297353CC}">
                  <c16:uniqueId val="{0000000B-6F31-4529-ACA8-E221C0B16DB4}"/>
                </c:ext>
              </c:extLst>
            </c:dLbl>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mn-lt"/>
                    <a:ea typeface="+mn-ea"/>
                    <a:cs typeface="+mn-cs"/>
                  </a:defRPr>
                </a:pPr>
                <a:endParaRPr lang="et-EE"/>
              </a:p>
            </c:txPr>
            <c:dLblPos val="bestFit"/>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Sheet1!$B$3:$B$8</c:f>
              <c:strCache>
                <c:ptCount val="6"/>
                <c:pt idx="0">
                  <c:v>kaugküte</c:v>
                </c:pt>
                <c:pt idx="1">
                  <c:v>lokaalne keskküte</c:v>
                </c:pt>
                <c:pt idx="2">
                  <c:v>elektriküte</c:v>
                </c:pt>
                <c:pt idx="3">
                  <c:v>soojuspump</c:v>
                </c:pt>
                <c:pt idx="4">
                  <c:v>ahju- või kaminaküte</c:v>
                </c:pt>
                <c:pt idx="5">
                  <c:v>muud kombinatsioonid</c:v>
                </c:pt>
              </c:strCache>
            </c:strRef>
          </c:cat>
          <c:val>
            <c:numRef>
              <c:f>Sheet1!$C$3:$C$8</c:f>
              <c:numCache>
                <c:formatCode>#,##0</c:formatCode>
                <c:ptCount val="6"/>
                <c:pt idx="0">
                  <c:v>2228</c:v>
                </c:pt>
                <c:pt idx="1">
                  <c:v>29835</c:v>
                </c:pt>
                <c:pt idx="2">
                  <c:v>3510</c:v>
                </c:pt>
                <c:pt idx="3">
                  <c:v>1337</c:v>
                </c:pt>
                <c:pt idx="4">
                  <c:v>130856</c:v>
                </c:pt>
                <c:pt idx="5">
                  <c:v>16194</c:v>
                </c:pt>
              </c:numCache>
            </c:numRef>
          </c:val>
          <c:extLst>
            <c:ext xmlns:c16="http://schemas.microsoft.com/office/drawing/2014/chart" uri="{C3380CC4-5D6E-409C-BE32-E72D297353CC}">
              <c16:uniqueId val="{0000000C-6F31-4529-ACA8-E221C0B16DB4}"/>
            </c:ext>
          </c:extLst>
        </c:ser>
        <c:dLbls>
          <c:dLblPos val="bestFit"/>
          <c:showLegendKey val="0"/>
          <c:showVal val="0"/>
          <c:showCatName val="1"/>
          <c:showSerName val="0"/>
          <c:showPercent val="0"/>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t-EE"/>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2AE9E41667A384BAA4D729BF71A5DB3" ma:contentTypeVersion="2" ma:contentTypeDescription="Create a new document." ma:contentTypeScope="" ma:versionID="8404b9352d546c147058d46b413d2538">
  <xsd:schema xmlns:xsd="http://www.w3.org/2001/XMLSchema" xmlns:xs="http://www.w3.org/2001/XMLSchema" xmlns:p="http://schemas.microsoft.com/office/2006/metadata/properties" xmlns:ns2="eebfa618-a354-4003-9101-b4a72435d92c" targetNamespace="http://schemas.microsoft.com/office/2006/metadata/properties" ma:root="true" ma:fieldsID="e76c32d2893e734dbfa468e858652fa7" ns2:_="">
    <xsd:import namespace="eebfa618-a354-4003-9101-b4a72435d92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bfa618-a354-4003-9101-b4a72435d9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AF13C1-2C47-4D78-BAC8-2F6EF641E36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B3A2A5E-8823-4DB0-9619-3B0C6A75A1C6}">
  <ds:schemaRefs>
    <ds:schemaRef ds:uri="http://schemas.openxmlformats.org/officeDocument/2006/bibliography"/>
  </ds:schemaRefs>
</ds:datastoreItem>
</file>

<file path=customXml/itemProps3.xml><?xml version="1.0" encoding="utf-8"?>
<ds:datastoreItem xmlns:ds="http://schemas.openxmlformats.org/officeDocument/2006/customXml" ds:itemID="{EFD47414-2E72-4C1E-8BCB-0CC501A754C7}">
  <ds:schemaRefs>
    <ds:schemaRef ds:uri="http://schemas.microsoft.com/sharepoint/v3/contenttype/forms"/>
  </ds:schemaRefs>
</ds:datastoreItem>
</file>

<file path=customXml/itemProps4.xml><?xml version="1.0" encoding="utf-8"?>
<ds:datastoreItem xmlns:ds="http://schemas.openxmlformats.org/officeDocument/2006/customXml" ds:itemID="{7E5DDEFC-D21B-4D2A-A044-E42D21DC78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bfa618-a354-4003-9101-b4a72435d9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9</Pages>
  <Words>3623</Words>
  <Characters>21016</Characters>
  <Application>Microsoft Office Word</Application>
  <DocSecurity>0</DocSecurity>
  <Lines>175</Lines>
  <Paragraphs>49</Paragraphs>
  <ScaleCrop>false</ScaleCrop>
  <HeadingPairs>
    <vt:vector size="2" baseType="variant">
      <vt:variant>
        <vt:lpstr>Pealkiri</vt:lpstr>
      </vt:variant>
      <vt:variant>
        <vt:i4>1</vt:i4>
      </vt:variant>
    </vt:vector>
  </HeadingPairs>
  <TitlesOfParts>
    <vt:vector size="1" baseType="lpstr">
      <vt:lpstr>Standardiseeritud_ühikuhinna_analüüs_17.02.2025</vt:lpstr>
    </vt:vector>
  </TitlesOfParts>
  <Company>Keskkonnaministeeriumi Infotehnoloogiakeskus</Company>
  <LinksUpToDate>false</LinksUpToDate>
  <CharactersWithSpaces>24590</CharactersWithSpaces>
  <SharedDoc>false</SharedDoc>
  <HLinks>
    <vt:vector size="18" baseType="variant">
      <vt:variant>
        <vt:i4>3735596</vt:i4>
      </vt:variant>
      <vt:variant>
        <vt:i4>6</vt:i4>
      </vt:variant>
      <vt:variant>
        <vt:i4>0</vt:i4>
      </vt:variant>
      <vt:variant>
        <vt:i4>5</vt:i4>
      </vt:variant>
      <vt:variant>
        <vt:lpwstr>https://www.stat.ee/et/avasta-statistikat/valdkonnad/rahandus/hinnad/tarbijahinnaindeks</vt:lpwstr>
      </vt:variant>
      <vt:variant>
        <vt:lpwstr/>
      </vt:variant>
      <vt:variant>
        <vt:i4>3735596</vt:i4>
      </vt:variant>
      <vt:variant>
        <vt:i4>3</vt:i4>
      </vt:variant>
      <vt:variant>
        <vt:i4>0</vt:i4>
      </vt:variant>
      <vt:variant>
        <vt:i4>5</vt:i4>
      </vt:variant>
      <vt:variant>
        <vt:lpwstr>https://www.stat.ee/et/avasta-statistikat/valdkonnad/rahandus/hinnad/tarbijahinnaindeks</vt:lpwstr>
      </vt:variant>
      <vt:variant>
        <vt:lpwstr/>
      </vt:variant>
      <vt:variant>
        <vt:i4>3735596</vt:i4>
      </vt:variant>
      <vt:variant>
        <vt:i4>0</vt:i4>
      </vt:variant>
      <vt:variant>
        <vt:i4>0</vt:i4>
      </vt:variant>
      <vt:variant>
        <vt:i4>5</vt:i4>
      </vt:variant>
      <vt:variant>
        <vt:lpwstr>https://www.stat.ee/et/avasta-statistikat/valdkonnad/rahandus/hinnad/tarbijahinnaindeks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Standardiseeritud_ühikuhinna_analüüs_17.02.2025</dc:title>
  <dc:subject/>
  <dc:creator>Pärtel Niitaru</dc:creator>
  <dc:description/>
  <cp:lastModifiedBy>Heidi Koger</cp:lastModifiedBy>
  <cp:revision>32</cp:revision>
  <dcterms:created xsi:type="dcterms:W3CDTF">2025-02-17T12:20:00Z</dcterms:created>
  <dcterms:modified xsi:type="dcterms:W3CDTF">2025-03-13T16:41:00Z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0x010100C2AE9E41667A384BAA4D729BF71A5DB3</vt:lpwstr>
  </property>
  <property fmtid="{D5CDD505-2E9C-101B-9397-08002B2CF9AE}" pid="3" name="GrammarlyDocumentId">
    <vt:lpwstr>c4f98ba211dea50fd4973bf73c0be447dd6defeebb6a87e1ffa641f90d540a5e</vt:lpwstr>
  </property>
  <property fmtid="{D5CDD505-2E9C-101B-9397-08002B2CF9AE}" pid="4" name="MSIP_Label_64070b25-3e51-4c49-94ac-1c89225a19f8_Enabled">
    <vt:lpwstr>true</vt:lpwstr>
  </property>
  <property fmtid="{D5CDD505-2E9C-101B-9397-08002B2CF9AE}" pid="5" name="MSIP_Label_64070b25-3e51-4c49-94ac-1c89225a19f8_SetDate">
    <vt:lpwstr>2023-03-13T12:36:20Z</vt:lpwstr>
  </property>
  <property fmtid="{D5CDD505-2E9C-101B-9397-08002B2CF9AE}" pid="6" name="MSIP_Label_64070b25-3e51-4c49-94ac-1c89225a19f8_Method">
    <vt:lpwstr>Standard</vt:lpwstr>
  </property>
  <property fmtid="{D5CDD505-2E9C-101B-9397-08002B2CF9AE}" pid="7" name="MSIP_Label_64070b25-3e51-4c49-94ac-1c89225a19f8_Name">
    <vt:lpwstr>defa4170-0d19-0005-0004-bc88714345d2</vt:lpwstr>
  </property>
  <property fmtid="{D5CDD505-2E9C-101B-9397-08002B2CF9AE}" pid="8" name="MSIP_Label_64070b25-3e51-4c49-94ac-1c89225a19f8_SiteId">
    <vt:lpwstr>3c88e4d0-0f16-4fc9-9c9d-e75d2f2a6adc</vt:lpwstr>
  </property>
  <property fmtid="{D5CDD505-2E9C-101B-9397-08002B2CF9AE}" pid="9" name="MSIP_Label_64070b25-3e51-4c49-94ac-1c89225a19f8_ActionId">
    <vt:lpwstr>1eb49e87-bdf7-4b03-b88d-eb32446e7bbc</vt:lpwstr>
  </property>
  <property fmtid="{D5CDD505-2E9C-101B-9397-08002B2CF9AE}" pid="10" name="MSIP_Label_64070b25-3e51-4c49-94ac-1c89225a19f8_ContentBits">
    <vt:lpwstr>0</vt:lpwstr>
  </property>
</Properties>
</file>